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6F3E81" w14:textId="77777777" w:rsidR="00A153F3" w:rsidRDefault="00A153F3" w:rsidP="00A153F3">
      <w:pPr>
        <w:rPr>
          <w:b/>
          <w:sz w:val="28"/>
        </w:rPr>
      </w:pPr>
      <w:r w:rsidRPr="00A614A1">
        <w:rPr>
          <w:b/>
          <w:sz w:val="28"/>
        </w:rPr>
        <w:t>Author Name</w:t>
      </w:r>
    </w:p>
    <w:p w14:paraId="58BDB706" w14:textId="77777777" w:rsidR="00A153F3" w:rsidRPr="00825FAD" w:rsidRDefault="00A153F3" w:rsidP="00A153F3">
      <w:pPr>
        <w:rPr>
          <w:sz w:val="28"/>
        </w:rPr>
      </w:pPr>
      <w:r>
        <w:rPr>
          <w:sz w:val="28"/>
        </w:rPr>
        <w:t xml:space="preserve">Madeline </w:t>
      </w:r>
      <w:proofErr w:type="spellStart"/>
      <w:r>
        <w:rPr>
          <w:sz w:val="28"/>
        </w:rPr>
        <w:t>Lassche</w:t>
      </w:r>
      <w:proofErr w:type="spellEnd"/>
      <w:r>
        <w:rPr>
          <w:sz w:val="28"/>
        </w:rPr>
        <w:t xml:space="preserve">, </w:t>
      </w:r>
      <w:proofErr w:type="spellStart"/>
      <w:r>
        <w:rPr>
          <w:sz w:val="28"/>
        </w:rPr>
        <w:t>MSNEd</w:t>
      </w:r>
      <w:proofErr w:type="spellEnd"/>
      <w:r>
        <w:rPr>
          <w:sz w:val="28"/>
        </w:rPr>
        <w:t xml:space="preserve"> RN; Katie </w:t>
      </w:r>
      <w:proofErr w:type="spellStart"/>
      <w:r>
        <w:rPr>
          <w:sz w:val="28"/>
        </w:rPr>
        <w:t>Baraki</w:t>
      </w:r>
      <w:proofErr w:type="spellEnd"/>
      <w:r>
        <w:rPr>
          <w:sz w:val="28"/>
        </w:rPr>
        <w:t>, MS RN</w:t>
      </w:r>
    </w:p>
    <w:p w14:paraId="01234B0F" w14:textId="77777777" w:rsidR="00A153F3" w:rsidRPr="00A614A1" w:rsidRDefault="00A153F3" w:rsidP="00A153F3">
      <w:r w:rsidRPr="00A614A1">
        <w:rPr>
          <w:b/>
          <w:sz w:val="28"/>
        </w:rPr>
        <w:t>Clinical Skills Education Title</w:t>
      </w:r>
      <w:r w:rsidRPr="00A614A1">
        <w:t xml:space="preserve"> </w:t>
      </w:r>
    </w:p>
    <w:p w14:paraId="420324D0" w14:textId="77777777" w:rsidR="00A153F3" w:rsidRDefault="00A153F3" w:rsidP="00A153F3">
      <w:pPr>
        <w:pStyle w:val="BasicParagraph"/>
        <w:suppressAutoHyphens/>
        <w:spacing w:line="240" w:lineRule="auto"/>
        <w:rPr>
          <w:rFonts w:asciiTheme="minorHAnsi" w:hAnsiTheme="minorHAnsi" w:cs="Times New Roman"/>
          <w:sz w:val="28"/>
          <w:szCs w:val="28"/>
        </w:rPr>
      </w:pPr>
      <w:r>
        <w:rPr>
          <w:rFonts w:asciiTheme="minorHAnsi" w:hAnsiTheme="minorHAnsi" w:cs="Times New Roman"/>
          <w:sz w:val="28"/>
          <w:szCs w:val="28"/>
        </w:rPr>
        <w:t>Discontinuing Intravenous fluids and a Peripheral Intravenous Line</w:t>
      </w:r>
    </w:p>
    <w:p w14:paraId="0DA81968" w14:textId="77777777" w:rsidR="00A153F3" w:rsidRDefault="00A153F3" w:rsidP="00A153F3">
      <w:pPr>
        <w:pStyle w:val="BasicParagraph"/>
        <w:suppressAutoHyphens/>
        <w:spacing w:line="240" w:lineRule="auto"/>
        <w:rPr>
          <w:rFonts w:asciiTheme="minorHAnsi" w:hAnsiTheme="minorHAnsi" w:cs="Times New Roman"/>
          <w:sz w:val="28"/>
          <w:szCs w:val="28"/>
        </w:rPr>
      </w:pPr>
    </w:p>
    <w:p w14:paraId="04E3618F" w14:textId="77777777" w:rsidR="00A153F3" w:rsidRPr="00825FAD" w:rsidRDefault="00A153F3" w:rsidP="00A153F3">
      <w:pPr>
        <w:rPr>
          <w:b/>
          <w:sz w:val="28"/>
        </w:rPr>
      </w:pPr>
      <w:r w:rsidRPr="00A614A1">
        <w:rPr>
          <w:b/>
          <w:sz w:val="28"/>
        </w:rPr>
        <w:t xml:space="preserve">Overview </w:t>
      </w:r>
    </w:p>
    <w:p w14:paraId="3013949A" w14:textId="2D761214" w:rsidR="005C7584" w:rsidRDefault="005C7584" w:rsidP="00A153F3">
      <w:r>
        <w:t xml:space="preserve">Intravenous fluid administration and peripheral intravenous catheters may be discontinued for a number of reasons. The most common </w:t>
      </w:r>
      <w:del w:id="0" w:author="Dipesh Navani" w:date="2016-01-05T13:09:00Z">
        <w:r w:rsidDel="00055461">
          <w:delText>reasonfor</w:delText>
        </w:r>
      </w:del>
      <w:ins w:id="1" w:author="Dipesh Navani" w:date="2016-01-05T13:09:00Z">
        <w:r w:rsidR="00055461">
          <w:t>reason for</w:t>
        </w:r>
      </w:ins>
      <w:r>
        <w:t xml:space="preserve"> discontinuing intravenous fluids is that the patient has returned to </w:t>
      </w:r>
      <w:r w:rsidR="00283CEE">
        <w:t>normal body fluid volume (</w:t>
      </w:r>
      <w:proofErr w:type="spellStart"/>
      <w:r>
        <w:t>euvolemia</w:t>
      </w:r>
      <w:proofErr w:type="spellEnd"/>
      <w:r w:rsidR="00283CEE">
        <w:t>)</w:t>
      </w:r>
      <w:r>
        <w:t xml:space="preserve"> and is able to maintain adequate oral fluid intake. </w:t>
      </w:r>
      <w:commentRangeStart w:id="2"/>
      <w:r>
        <w:t xml:space="preserve">Peripheral intravenous catheters are commonly discontinued because the patient is either being discharged from the hospital or </w:t>
      </w:r>
      <w:r w:rsidR="00283CEE">
        <w:t xml:space="preserve">of </w:t>
      </w:r>
      <w:proofErr w:type="gramStart"/>
      <w:r w:rsidR="00283CEE">
        <w:t xml:space="preserve">the </w:t>
      </w:r>
      <w:proofErr w:type="spellStart"/>
      <w:r>
        <w:t>the</w:t>
      </w:r>
      <w:proofErr w:type="spellEnd"/>
      <w:proofErr w:type="gramEnd"/>
      <w:r>
        <w:t xml:space="preserve"> peripheral intravenous catheter has been in place for 72 to 96 hours.  </w:t>
      </w:r>
      <w:commentRangeEnd w:id="2"/>
      <w:r w:rsidR="00055461">
        <w:rPr>
          <w:rStyle w:val="CommentReference"/>
        </w:rPr>
        <w:commentReference w:id="2"/>
      </w:r>
      <w:r>
        <w:t xml:space="preserve">The Centers for Disease Control Guidelines for the Prevention of Intravascular Catheter-Related Infections (2011) recommends replacing peripheral intravenous catheters every 72 to 96 hours in adults to prevent risk of infection or phlebitis.  If the peripheral intravenous catheter becomes dislodged or if the insertion site demonstrates signs and symptoms of infection, infiltration, extravasation or phlebitis, the peripheral intravenous catheter should be discontinued and replaced. For pediatric patients, the Infusion Nurses Society recommends replacing the peripheral intravenous catheter only when the intravenous infusion site is no longer patent or demonstrates signs and symptoms of complications. </w:t>
      </w:r>
    </w:p>
    <w:p w14:paraId="222255F6" w14:textId="79B75EEA" w:rsidR="00A153F3" w:rsidRPr="00CA143F" w:rsidRDefault="00CA143F" w:rsidP="00A153F3">
      <w:pPr>
        <w:rPr>
          <w:rFonts w:cs="Times New Roman"/>
        </w:rPr>
      </w:pPr>
      <w:r w:rsidRPr="00B27EF9">
        <w:rPr>
          <w:rFonts w:cs="Times New Roman"/>
        </w:rPr>
        <w:t>This video describes the approach to</w:t>
      </w:r>
      <w:r>
        <w:rPr>
          <w:rFonts w:cs="Times New Roman"/>
        </w:rPr>
        <w:t xml:space="preserve"> discontinue intravenous fluid administration and peripheral intravenous catheters. </w:t>
      </w:r>
      <w:r w:rsidR="00A153F3">
        <w:t xml:space="preserve"> </w:t>
      </w:r>
    </w:p>
    <w:p w14:paraId="1A487BE3" w14:textId="3E185CD6" w:rsidR="00A153F3" w:rsidRDefault="00A153F3" w:rsidP="00A153F3">
      <w:pPr>
        <w:rPr>
          <w:sz w:val="28"/>
        </w:rPr>
      </w:pPr>
      <w:r w:rsidRPr="00A614A1">
        <w:rPr>
          <w:b/>
          <w:sz w:val="28"/>
        </w:rPr>
        <w:t>Procedure</w:t>
      </w:r>
    </w:p>
    <w:p w14:paraId="47AE618C" w14:textId="07E10F9B" w:rsidR="003D0A77" w:rsidRPr="003D0A77" w:rsidRDefault="003D0A77" w:rsidP="00A153F3">
      <w:pPr>
        <w:rPr>
          <w:b/>
          <w:u w:val="single"/>
        </w:rPr>
      </w:pPr>
      <w:r w:rsidRPr="003D0A77">
        <w:rPr>
          <w:b/>
          <w:u w:val="single"/>
        </w:rPr>
        <w:t>Preparation</w:t>
      </w:r>
    </w:p>
    <w:p w14:paraId="69C56BCF" w14:textId="6A309C98" w:rsidR="00A153F3" w:rsidRDefault="00A153F3" w:rsidP="00A153F3">
      <w:r>
        <w:t xml:space="preserve">1. General </w:t>
      </w:r>
      <w:r w:rsidR="00492393">
        <w:t xml:space="preserve">intravenous fluid infusion discontinuation and </w:t>
      </w:r>
      <w:r>
        <w:t xml:space="preserve">peripheral intravenous catheter (PIV) </w:t>
      </w:r>
      <w:r w:rsidR="00492393">
        <w:t>removal</w:t>
      </w:r>
      <w:r>
        <w:t xml:space="preserve"> considerations (review in the room, with the patient). </w:t>
      </w:r>
    </w:p>
    <w:p w14:paraId="55C5D4D1" w14:textId="41DE0153" w:rsidR="00A153F3" w:rsidRPr="00EF6F6E" w:rsidRDefault="00A153F3" w:rsidP="00A153F3">
      <w:r>
        <w:t xml:space="preserve">1.1 </w:t>
      </w:r>
      <w:r w:rsidRPr="00EF6F6E">
        <w:t xml:space="preserve">Upon first entering the patient’s room, </w:t>
      </w:r>
      <w:r w:rsidR="00283CEE">
        <w:t xml:space="preserve">clean </w:t>
      </w:r>
      <w:del w:id="3" w:author="Dipesh Navani" w:date="2016-01-05T13:14:00Z">
        <w:r w:rsidR="00283CEE" w:rsidDel="00055461">
          <w:delText xml:space="preserve"> </w:delText>
        </w:r>
      </w:del>
      <w:r w:rsidR="00283CEE">
        <w:t xml:space="preserve">your hands with </w:t>
      </w:r>
      <w:r w:rsidR="007633D7">
        <w:t xml:space="preserve">a </w:t>
      </w:r>
      <w:r w:rsidR="00283CEE">
        <w:t xml:space="preserve">sanitizer or with </w:t>
      </w:r>
      <w:r w:rsidRPr="00EF6F6E">
        <w:t>soap and warm water</w:t>
      </w:r>
      <w:r w:rsidR="00A55541">
        <w:t xml:space="preserve">, </w:t>
      </w:r>
      <w:r w:rsidR="00283CEE">
        <w:t xml:space="preserve">applying </w:t>
      </w:r>
      <w:r w:rsidRPr="00EF6F6E">
        <w:t xml:space="preserve">vigorous friction for at least 20 seconds. </w:t>
      </w:r>
    </w:p>
    <w:p w14:paraId="21822FFE" w14:textId="6F01C495" w:rsidR="00A153F3" w:rsidRDefault="00A153F3" w:rsidP="00A153F3">
      <w:r>
        <w:t>1.</w:t>
      </w:r>
      <w:r w:rsidRPr="00EF6F6E">
        <w:t xml:space="preserve"> </w:t>
      </w:r>
      <w:r w:rsidR="004F0D66">
        <w:t>R</w:t>
      </w:r>
      <w:r w:rsidRPr="00EF6F6E">
        <w:t xml:space="preserve">eview the patient’s </w:t>
      </w:r>
      <w:r w:rsidR="00A55541">
        <w:t>electronic medical record</w:t>
      </w:r>
      <w:r w:rsidR="004F0D66">
        <w:t xml:space="preserve"> for </w:t>
      </w:r>
      <w:r w:rsidR="00851BE2">
        <w:t>fluid volume status</w:t>
      </w:r>
      <w:r w:rsidR="00A55541">
        <w:t xml:space="preserve">. This </w:t>
      </w:r>
      <w:r w:rsidR="004F0D66">
        <w:t>includ</w:t>
      </w:r>
      <w:r w:rsidR="00A55541">
        <w:t>es</w:t>
      </w:r>
      <w:r w:rsidR="004F0D66">
        <w:t xml:space="preserve"> </w:t>
      </w:r>
      <w:r w:rsidR="00851BE2">
        <w:t>intake and output total</w:t>
      </w:r>
      <w:r w:rsidR="004F0D66">
        <w:t xml:space="preserve"> volume</w:t>
      </w:r>
      <w:r w:rsidR="00A55541">
        <w:t>s</w:t>
      </w:r>
      <w:r w:rsidR="004F0D66">
        <w:t xml:space="preserve"> and </w:t>
      </w:r>
      <w:r w:rsidR="004F0D66">
        <w:rPr>
          <w:rFonts w:cs="Times New Roman"/>
        </w:rPr>
        <w:t>s</w:t>
      </w:r>
      <w:r w:rsidR="004F0D66" w:rsidRPr="00D23BF1">
        <w:rPr>
          <w:rFonts w:cs="Times New Roman"/>
        </w:rPr>
        <w:t xml:space="preserve">erum laboratory </w:t>
      </w:r>
      <w:r w:rsidR="00A55541">
        <w:rPr>
          <w:rFonts w:cs="Times New Roman"/>
        </w:rPr>
        <w:t>results</w:t>
      </w:r>
      <w:r w:rsidR="004F0D66">
        <w:rPr>
          <w:rFonts w:cs="Times New Roman"/>
        </w:rPr>
        <w:t xml:space="preserve">, assessment of the </w:t>
      </w:r>
      <w:r w:rsidR="008A5A99" w:rsidRPr="00D23BF1">
        <w:rPr>
          <w:rFonts w:cs="Times New Roman"/>
        </w:rPr>
        <w:t xml:space="preserve">vital signs, skin </w:t>
      </w:r>
      <w:r w:rsidR="008A5A99">
        <w:rPr>
          <w:rFonts w:cs="Times New Roman"/>
        </w:rPr>
        <w:t xml:space="preserve">turgor and mucus membranes, </w:t>
      </w:r>
      <w:r w:rsidR="00851BE2">
        <w:t xml:space="preserve">and </w:t>
      </w:r>
      <w:r w:rsidR="0005266E">
        <w:t xml:space="preserve">the </w:t>
      </w:r>
      <w:r w:rsidR="008A5A99">
        <w:t xml:space="preserve">patient’s </w:t>
      </w:r>
      <w:r w:rsidR="00851BE2">
        <w:t xml:space="preserve">ability to maintain adequate </w:t>
      </w:r>
      <w:r w:rsidR="008A5A99">
        <w:t xml:space="preserve">oral </w:t>
      </w:r>
      <w:r w:rsidR="00851BE2">
        <w:t xml:space="preserve">fluid intake. </w:t>
      </w:r>
      <w:r w:rsidR="004F0D66">
        <w:t>In addition, review c</w:t>
      </w:r>
      <w:r w:rsidR="00851BE2">
        <w:t>urrent medication orders to determine if there is a continued need for intravenous access and intravenous medication administration</w:t>
      </w:r>
      <w:r w:rsidR="00A55541">
        <w:t xml:space="preserve">. Note if </w:t>
      </w:r>
      <w:del w:id="4" w:author="Dipesh Navani" w:date="2016-01-05T13:22:00Z">
        <w:r w:rsidR="00A55541" w:rsidDel="003A23B7">
          <w:delText xml:space="preserve"> </w:delText>
        </w:r>
        <w:r w:rsidR="004F0D66" w:rsidDel="003A23B7">
          <w:delText xml:space="preserve"> </w:delText>
        </w:r>
      </w:del>
      <w:r w:rsidR="004F0D66">
        <w:t>the</w:t>
      </w:r>
      <w:del w:id="5" w:author="Dipesh Navani" w:date="2016-01-05T13:22:00Z">
        <w:r w:rsidR="004F0D66" w:rsidDel="003A23B7">
          <w:delText xml:space="preserve"> </w:delText>
        </w:r>
      </w:del>
      <w:r>
        <w:t xml:space="preserve"> patient</w:t>
      </w:r>
      <w:r w:rsidR="004F0D66">
        <w:t xml:space="preserve">’s </w:t>
      </w:r>
      <w:r w:rsidR="00A55541">
        <w:t>history indicates increased risk of bleeding following the peripheral line removal</w:t>
      </w:r>
      <w:r w:rsidR="004F0D66">
        <w:t xml:space="preserve">, including </w:t>
      </w:r>
      <w:del w:id="6" w:author="Dipesh Navani" w:date="2016-01-05T13:22:00Z">
        <w:r w:rsidDel="003A23B7">
          <w:delText xml:space="preserve"> </w:delText>
        </w:r>
      </w:del>
      <w:r>
        <w:t xml:space="preserve">bleeding disorders, anticoagulant therapy, and low platelet counts. </w:t>
      </w:r>
    </w:p>
    <w:p w14:paraId="1A77E37D" w14:textId="29FBFAE7" w:rsidR="00A153F3" w:rsidRDefault="00A153F3" w:rsidP="00A153F3">
      <w:r>
        <w:lastRenderedPageBreak/>
        <w:t xml:space="preserve">1.3 </w:t>
      </w:r>
      <w:r w:rsidRPr="00EF6F6E">
        <w:t>Verify</w:t>
      </w:r>
      <w:r>
        <w:t xml:space="preserve"> the patient’s identity using 2 independent identifiers, not including the patient’s room number or bed number</w:t>
      </w:r>
      <w:r w:rsidR="004F0D66">
        <w:t>. These might include the patient’s name and record number.</w:t>
      </w:r>
    </w:p>
    <w:p w14:paraId="6B2675C8" w14:textId="2890D8C0" w:rsidR="00824AD8" w:rsidRDefault="00A153F3" w:rsidP="00A153F3">
      <w:r>
        <w:t>1.</w:t>
      </w:r>
      <w:r w:rsidR="00824AD8">
        <w:t>4.</w:t>
      </w:r>
      <w:r>
        <w:t xml:space="preserve"> </w:t>
      </w:r>
      <w:r w:rsidRPr="00EF6F6E">
        <w:t xml:space="preserve">Review the </w:t>
      </w:r>
      <w:r>
        <w:t xml:space="preserve">PIV </w:t>
      </w:r>
      <w:r w:rsidR="00824AD8">
        <w:t>removal</w:t>
      </w:r>
      <w:r>
        <w:t xml:space="preserve"> procedure with the patient, answering any</w:t>
      </w:r>
      <w:r w:rsidR="00824AD8">
        <w:t xml:space="preserve"> questions or </w:t>
      </w:r>
      <w:r w:rsidR="00142506">
        <w:t xml:space="preserve">discussing </w:t>
      </w:r>
      <w:r w:rsidR="00A55541">
        <w:t xml:space="preserve">their </w:t>
      </w:r>
      <w:r w:rsidR="00824AD8">
        <w:t>concerns</w:t>
      </w:r>
      <w:r w:rsidR="00DB5772">
        <w:t xml:space="preserve">.  Discuss with the </w:t>
      </w:r>
      <w:r w:rsidR="00984421">
        <w:t xml:space="preserve">patient </w:t>
      </w:r>
      <w:r w:rsidR="00DB5772">
        <w:t xml:space="preserve">their </w:t>
      </w:r>
      <w:r w:rsidR="00984421">
        <w:t xml:space="preserve">preference for </w:t>
      </w:r>
      <w:r w:rsidR="00142506">
        <w:t xml:space="preserve">using the tape </w:t>
      </w:r>
      <w:r w:rsidR="00984421">
        <w:t>versus non-adhesive self-adhering wra</w:t>
      </w:r>
      <w:r w:rsidR="00142506">
        <w:t xml:space="preserve">p </w:t>
      </w:r>
      <w:r w:rsidR="00A55541">
        <w:t>following</w:t>
      </w:r>
      <w:r w:rsidR="00142506">
        <w:t xml:space="preserve"> the peripheral intravenous catheter removal. </w:t>
      </w:r>
      <w:del w:id="7" w:author="Dipesh Navani" w:date="2016-01-05T13:25:00Z">
        <w:r w:rsidR="00824AD8" w:rsidDel="003A23B7">
          <w:delText xml:space="preserve"> </w:delText>
        </w:r>
      </w:del>
      <w:r w:rsidR="00984421">
        <w:t>Patient allergies to tape adhesive will require the use of non-adhesive self-adhering wra</w:t>
      </w:r>
      <w:r w:rsidR="00A55541">
        <w:t>p.</w:t>
      </w:r>
      <w:r w:rsidR="00142506">
        <w:t xml:space="preserve"> </w:t>
      </w:r>
    </w:p>
    <w:p w14:paraId="2E3F20F5" w14:textId="29089DA8" w:rsidR="00A55541" w:rsidRDefault="00824AD8" w:rsidP="00A64EB9">
      <w:pPr>
        <w:rPr>
          <w:rFonts w:cs="Times New Roman"/>
        </w:rPr>
      </w:pPr>
      <w:r>
        <w:t xml:space="preserve">1.5. </w:t>
      </w:r>
      <w:r w:rsidR="00A64EB9" w:rsidRPr="00D23BF1">
        <w:rPr>
          <w:rFonts w:cs="Times New Roman"/>
        </w:rPr>
        <w:t xml:space="preserve">Inspect the intravenous catheter insertion site for redness, swelling or bruising. </w:t>
      </w:r>
      <w:del w:id="8" w:author="Dipesh Navani" w:date="2016-01-05T13:25:00Z">
        <w:r w:rsidR="00A64EB9" w:rsidRPr="00D23BF1" w:rsidDel="003A23B7">
          <w:rPr>
            <w:rFonts w:cs="Times New Roman"/>
          </w:rPr>
          <w:delText xml:space="preserve"> </w:delText>
        </w:r>
      </w:del>
      <w:r w:rsidR="00A64EB9" w:rsidRPr="00D23BF1">
        <w:rPr>
          <w:rFonts w:cs="Times New Roman"/>
        </w:rPr>
        <w:t xml:space="preserve">Redness can </w:t>
      </w:r>
      <w:r w:rsidR="00142506">
        <w:rPr>
          <w:rFonts w:cs="Times New Roman"/>
        </w:rPr>
        <w:t xml:space="preserve">indicate </w:t>
      </w:r>
      <w:r w:rsidR="00A64EB9" w:rsidRPr="00D23BF1">
        <w:rPr>
          <w:rFonts w:cs="Times New Roman"/>
        </w:rPr>
        <w:t xml:space="preserve">irritation, inflammation, infection or </w:t>
      </w:r>
      <w:r w:rsidR="00A55541">
        <w:rPr>
          <w:rFonts w:cs="Times New Roman"/>
        </w:rPr>
        <w:t xml:space="preserve">formation of a </w:t>
      </w:r>
      <w:r w:rsidR="00A64EB9" w:rsidRPr="00D23BF1">
        <w:rPr>
          <w:rFonts w:cs="Times New Roman"/>
        </w:rPr>
        <w:t>thrombus</w:t>
      </w:r>
      <w:r w:rsidR="00A55541">
        <w:rPr>
          <w:rFonts w:cs="Times New Roman"/>
        </w:rPr>
        <w:t xml:space="preserve">. </w:t>
      </w:r>
      <w:r w:rsidR="00A64EB9" w:rsidRPr="00D23BF1">
        <w:rPr>
          <w:rFonts w:cs="Times New Roman"/>
        </w:rPr>
        <w:t xml:space="preserve">Bruising </w:t>
      </w:r>
      <w:r w:rsidR="00142506">
        <w:rPr>
          <w:rFonts w:cs="Times New Roman"/>
        </w:rPr>
        <w:t xml:space="preserve">at the insertion site </w:t>
      </w:r>
      <w:r w:rsidR="000B5168">
        <w:rPr>
          <w:rFonts w:cs="Times New Roman"/>
        </w:rPr>
        <w:t xml:space="preserve">could be a sign of a </w:t>
      </w:r>
      <w:r w:rsidR="00A64EB9" w:rsidRPr="00D23BF1">
        <w:rPr>
          <w:rFonts w:cs="Times New Roman"/>
        </w:rPr>
        <w:t>hematoma</w:t>
      </w:r>
      <w:r w:rsidR="000B5168">
        <w:rPr>
          <w:rFonts w:cs="Times New Roman"/>
        </w:rPr>
        <w:t xml:space="preserve">, which </w:t>
      </w:r>
      <w:r w:rsidR="00A64EB9" w:rsidRPr="00D23BF1">
        <w:rPr>
          <w:rFonts w:cs="Times New Roman"/>
        </w:rPr>
        <w:t xml:space="preserve">may cause </w:t>
      </w:r>
      <w:r w:rsidR="00A55541">
        <w:rPr>
          <w:rFonts w:cs="Times New Roman"/>
        </w:rPr>
        <w:t xml:space="preserve">a </w:t>
      </w:r>
      <w:r w:rsidR="00A64EB9" w:rsidRPr="00D23BF1">
        <w:rPr>
          <w:rFonts w:cs="Times New Roman"/>
        </w:rPr>
        <w:t xml:space="preserve">damage to </w:t>
      </w:r>
      <w:r w:rsidR="00A55541">
        <w:rPr>
          <w:rFonts w:cs="Times New Roman"/>
        </w:rPr>
        <w:t xml:space="preserve">the </w:t>
      </w:r>
      <w:r w:rsidR="00A64EB9" w:rsidRPr="00D23BF1">
        <w:rPr>
          <w:rFonts w:cs="Times New Roman"/>
        </w:rPr>
        <w:t xml:space="preserve">surrounding tissues. </w:t>
      </w:r>
    </w:p>
    <w:p w14:paraId="5D780948" w14:textId="0C708F15" w:rsidR="00A64EB9" w:rsidRDefault="00A64EB9" w:rsidP="00A64EB9">
      <w:pPr>
        <w:rPr>
          <w:rFonts w:cs="Times New Roman"/>
        </w:rPr>
      </w:pPr>
      <w:r>
        <w:rPr>
          <w:rFonts w:cs="Times New Roman"/>
        </w:rPr>
        <w:t xml:space="preserve">1.6. </w:t>
      </w:r>
      <w:r w:rsidRPr="00D23BF1">
        <w:rPr>
          <w:rFonts w:cs="Times New Roman"/>
        </w:rPr>
        <w:t xml:space="preserve">Gently palpate the area around the intravenous catheter insertion site, assessing for tenderness and swelling.  Ask the patient if the area </w:t>
      </w:r>
      <w:r w:rsidR="00A55541">
        <w:rPr>
          <w:rFonts w:cs="Times New Roman"/>
        </w:rPr>
        <w:t xml:space="preserve">feels </w:t>
      </w:r>
      <w:r w:rsidRPr="00D23BF1">
        <w:rPr>
          <w:rFonts w:cs="Times New Roman"/>
        </w:rPr>
        <w:t xml:space="preserve">tender or painful. Tenderness may </w:t>
      </w:r>
      <w:r w:rsidR="00142506">
        <w:rPr>
          <w:rFonts w:cs="Times New Roman"/>
        </w:rPr>
        <w:t>suggest</w:t>
      </w:r>
      <w:del w:id="9" w:author="Dipesh Navani" w:date="2016-01-05T13:25:00Z">
        <w:r w:rsidR="00142506" w:rsidDel="003A23B7">
          <w:rPr>
            <w:rFonts w:cs="Times New Roman"/>
          </w:rPr>
          <w:delText xml:space="preserve"> </w:delText>
        </w:r>
      </w:del>
      <w:r w:rsidR="004702F7">
        <w:rPr>
          <w:rFonts w:cs="Times New Roman"/>
        </w:rPr>
        <w:t xml:space="preserve"> </w:t>
      </w:r>
      <w:r w:rsidR="00142506">
        <w:rPr>
          <w:rFonts w:cs="Times New Roman"/>
        </w:rPr>
        <w:t xml:space="preserve">inflammation or infection at the </w:t>
      </w:r>
      <w:r w:rsidRPr="00D23BF1">
        <w:rPr>
          <w:rFonts w:cs="Times New Roman"/>
        </w:rPr>
        <w:t xml:space="preserve">insertion </w:t>
      </w:r>
      <w:r w:rsidR="00142506">
        <w:rPr>
          <w:rFonts w:cs="Times New Roman"/>
        </w:rPr>
        <w:t xml:space="preserve">site. </w:t>
      </w:r>
    </w:p>
    <w:p w14:paraId="6108E70C" w14:textId="19E2ACD8" w:rsidR="00A64EB9" w:rsidRDefault="00A64EB9" w:rsidP="00A64EB9">
      <w:pPr>
        <w:rPr>
          <w:rFonts w:cs="Times New Roman"/>
        </w:rPr>
      </w:pPr>
      <w:r>
        <w:rPr>
          <w:rFonts w:cs="Times New Roman"/>
        </w:rPr>
        <w:t>1.7.</w:t>
      </w:r>
      <w:r w:rsidR="00142506">
        <w:rPr>
          <w:rFonts w:cs="Times New Roman"/>
        </w:rPr>
        <w:t xml:space="preserve"> Repeat the palpation of </w:t>
      </w:r>
      <w:r w:rsidRPr="00D23BF1">
        <w:rPr>
          <w:rFonts w:cs="Times New Roman"/>
        </w:rPr>
        <w:t>the area around the intravenous catheter insertion site</w:t>
      </w:r>
      <w:r w:rsidR="00A55541">
        <w:rPr>
          <w:rFonts w:cs="Times New Roman"/>
        </w:rPr>
        <w:t xml:space="preserve">, </w:t>
      </w:r>
      <w:r w:rsidRPr="00D23BF1">
        <w:rPr>
          <w:rFonts w:cs="Times New Roman"/>
        </w:rPr>
        <w:t xml:space="preserve">while palpating the same area on the other limb with your other hand. During </w:t>
      </w:r>
      <w:r w:rsidR="004702F7">
        <w:rPr>
          <w:rFonts w:cs="Times New Roman"/>
        </w:rPr>
        <w:t xml:space="preserve">the </w:t>
      </w:r>
      <w:r w:rsidRPr="00D23BF1">
        <w:rPr>
          <w:rFonts w:cs="Times New Roman"/>
        </w:rPr>
        <w:t xml:space="preserve">palpation pay attention to the temperature (both increased and decreased), skin texture (soft, boggy, tight), and </w:t>
      </w:r>
      <w:r w:rsidR="004702F7">
        <w:rPr>
          <w:rFonts w:cs="Times New Roman"/>
        </w:rPr>
        <w:t xml:space="preserve">the </w:t>
      </w:r>
      <w:r w:rsidRPr="00D23BF1">
        <w:rPr>
          <w:rFonts w:cs="Times New Roman"/>
        </w:rPr>
        <w:t>swelling (</w:t>
      </w:r>
      <w:r w:rsidR="004702F7">
        <w:rPr>
          <w:rFonts w:cs="Times New Roman"/>
        </w:rPr>
        <w:t xml:space="preserve">note any </w:t>
      </w:r>
      <w:r w:rsidRPr="00D23BF1">
        <w:rPr>
          <w:rFonts w:cs="Times New Roman"/>
        </w:rPr>
        <w:t xml:space="preserve">differences in size between the two limbs). </w:t>
      </w:r>
      <w:del w:id="10" w:author="Dipesh Navani" w:date="2016-01-05T13:26:00Z">
        <w:r w:rsidRPr="00D23BF1" w:rsidDel="003A23B7">
          <w:rPr>
            <w:rFonts w:cs="Times New Roman"/>
          </w:rPr>
          <w:delText xml:space="preserve"> </w:delText>
        </w:r>
      </w:del>
      <w:r w:rsidRPr="00D23BF1">
        <w:rPr>
          <w:rFonts w:cs="Times New Roman"/>
        </w:rPr>
        <w:t xml:space="preserve">Increased temperature may indicate inflammation or infection, while decreased temperature and bogginess may </w:t>
      </w:r>
      <w:r w:rsidR="00A55541">
        <w:rPr>
          <w:rFonts w:cs="Times New Roman"/>
        </w:rPr>
        <w:t>suggest an</w:t>
      </w:r>
      <w:r w:rsidRPr="00D23BF1">
        <w:rPr>
          <w:rFonts w:cs="Times New Roman"/>
        </w:rPr>
        <w:t xml:space="preserve"> infiltration.</w:t>
      </w:r>
    </w:p>
    <w:p w14:paraId="7F6FE44B" w14:textId="400D1403" w:rsidR="00A82789" w:rsidRDefault="00A64EB9" w:rsidP="00A82789">
      <w:r>
        <w:rPr>
          <w:rFonts w:cs="Times New Roman"/>
        </w:rPr>
        <w:t>1.8. Take note of any abnormal findings to determine if</w:t>
      </w:r>
      <w:r w:rsidR="00A55541">
        <w:rPr>
          <w:rFonts w:cs="Times New Roman"/>
        </w:rPr>
        <w:t xml:space="preserve"> </w:t>
      </w:r>
      <w:del w:id="11" w:author="Dipesh Navani" w:date="2016-01-05T13:26:00Z">
        <w:r w:rsidR="00A55541" w:rsidDel="00BF5F18">
          <w:rPr>
            <w:rFonts w:cs="Times New Roman"/>
          </w:rPr>
          <w:delText xml:space="preserve">the </w:delText>
        </w:r>
      </w:del>
      <w:r>
        <w:rPr>
          <w:rFonts w:cs="Times New Roman"/>
        </w:rPr>
        <w:t xml:space="preserve">further intervention is needed </w:t>
      </w:r>
      <w:commentRangeStart w:id="12"/>
      <w:r>
        <w:rPr>
          <w:rFonts w:cs="Times New Roman"/>
        </w:rPr>
        <w:t xml:space="preserve">and for </w:t>
      </w:r>
      <w:r w:rsidR="00A55541">
        <w:rPr>
          <w:rFonts w:cs="Times New Roman"/>
        </w:rPr>
        <w:t xml:space="preserve">the </w:t>
      </w:r>
      <w:r>
        <w:rPr>
          <w:rFonts w:cs="Times New Roman"/>
        </w:rPr>
        <w:t>documentation following peripheral intravenous catheter removal.</w:t>
      </w:r>
      <w:commentRangeEnd w:id="12"/>
      <w:r w:rsidR="00BF5F18">
        <w:rPr>
          <w:rStyle w:val="CommentReference"/>
        </w:rPr>
        <w:commentReference w:id="12"/>
      </w:r>
    </w:p>
    <w:p w14:paraId="4B7A3B09" w14:textId="75551E33" w:rsidR="00A153F3" w:rsidRDefault="00A82789" w:rsidP="00A153F3">
      <w:r>
        <w:t>1.9. Leave the patient room and wash</w:t>
      </w:r>
      <w:r w:rsidR="00A55541">
        <w:t xml:space="preserve"> the</w:t>
      </w:r>
      <w:r>
        <w:t xml:space="preserve"> hands </w:t>
      </w:r>
      <w:r w:rsidR="00A55541">
        <w:t>as described above (</w:t>
      </w:r>
      <w:r>
        <w:t>1.1</w:t>
      </w:r>
      <w:r w:rsidR="00A55541">
        <w:t>).</w:t>
      </w:r>
    </w:p>
    <w:p w14:paraId="521BB63E" w14:textId="29DB432F" w:rsidR="003D0A77" w:rsidRDefault="003D0A77" w:rsidP="00A153F3">
      <w:r>
        <w:t>2</w:t>
      </w:r>
      <w:r w:rsidR="00A153F3">
        <w:t xml:space="preserve">. Gather supplies needed for PIV </w:t>
      </w:r>
      <w:r w:rsidR="00A82789">
        <w:t xml:space="preserve">removal, including </w:t>
      </w:r>
      <w:r w:rsidR="00A53BAE">
        <w:t xml:space="preserve">two sterile </w:t>
      </w:r>
      <w:r w:rsidR="00A82789">
        <w:t>2x2 gauze</w:t>
      </w:r>
      <w:r w:rsidR="00A53BAE">
        <w:t xml:space="preserve"> packages</w:t>
      </w:r>
      <w:r w:rsidR="00A82789">
        <w:t xml:space="preserve">, </w:t>
      </w:r>
      <w:r w:rsidR="00984421">
        <w:t xml:space="preserve">an </w:t>
      </w:r>
      <w:r w:rsidR="00A82789">
        <w:t xml:space="preserve">absorbent pad, </w:t>
      </w:r>
      <w:r w:rsidR="00984421">
        <w:t>tape</w:t>
      </w:r>
      <w:r>
        <w:t xml:space="preserve"> or non-adhesive self-adhering wrap</w:t>
      </w:r>
      <w:r w:rsidR="00A153F3">
        <w:t>.</w:t>
      </w:r>
    </w:p>
    <w:p w14:paraId="30EC5E23" w14:textId="68D97619" w:rsidR="00953B7A" w:rsidRPr="00192854" w:rsidDel="00BF5F18" w:rsidRDefault="004702F7" w:rsidP="00192854">
      <w:pPr>
        <w:pStyle w:val="BasicParagraph"/>
        <w:suppressAutoHyphens/>
        <w:spacing w:line="240" w:lineRule="auto"/>
        <w:rPr>
          <w:del w:id="13" w:author="Dipesh Navani" w:date="2016-01-05T13:28:00Z"/>
          <w:rFonts w:cs="Times New Roman"/>
          <w:u w:val="single"/>
        </w:rPr>
      </w:pPr>
      <w:del w:id="14" w:author="Dipesh Navani" w:date="2016-01-05T13:28:00Z">
        <w:r w:rsidRPr="00192854" w:rsidDel="00BF5F18">
          <w:rPr>
            <w:rFonts w:asciiTheme="minorHAnsi" w:hAnsiTheme="minorHAnsi" w:cs="Times New Roman"/>
            <w:u w:val="single"/>
          </w:rPr>
          <w:delText xml:space="preserve">Discontinuing </w:delText>
        </w:r>
        <w:r w:rsidR="00A53BAE" w:rsidDel="00BF5F18">
          <w:rPr>
            <w:rFonts w:asciiTheme="minorHAnsi" w:hAnsiTheme="minorHAnsi" w:cs="Times New Roman"/>
            <w:u w:val="single"/>
          </w:rPr>
          <w:delText xml:space="preserve">the </w:delText>
        </w:r>
        <w:r w:rsidRPr="00192854" w:rsidDel="00BF5F18">
          <w:rPr>
            <w:rFonts w:asciiTheme="minorHAnsi" w:hAnsiTheme="minorHAnsi" w:cs="Times New Roman"/>
            <w:u w:val="single"/>
          </w:rPr>
          <w:delText xml:space="preserve">Intravenous fluids and </w:delText>
        </w:r>
        <w:r w:rsidR="00A53BAE" w:rsidDel="00BF5F18">
          <w:rPr>
            <w:rFonts w:asciiTheme="minorHAnsi" w:hAnsiTheme="minorHAnsi" w:cs="Times New Roman"/>
            <w:u w:val="single"/>
          </w:rPr>
          <w:delText>removal of the peripheral intravenous catheter.</w:delText>
        </w:r>
      </w:del>
    </w:p>
    <w:p w14:paraId="3E1DB9AB" w14:textId="79949377" w:rsidR="004702F7" w:rsidRPr="00953B7A" w:rsidDel="00BF5F18" w:rsidRDefault="004702F7" w:rsidP="00192854">
      <w:pPr>
        <w:pStyle w:val="BasicParagraph"/>
        <w:suppressAutoHyphens/>
        <w:spacing w:line="240" w:lineRule="auto"/>
        <w:rPr>
          <w:del w:id="15" w:author="Dipesh Navani" w:date="2016-01-05T13:28:00Z"/>
          <w:b/>
          <w:u w:val="single"/>
        </w:rPr>
      </w:pPr>
    </w:p>
    <w:p w14:paraId="164BD5A1" w14:textId="7DB9CE32" w:rsidR="00620157" w:rsidRDefault="00620157" w:rsidP="00620157">
      <w:pPr>
        <w:rPr>
          <w:rFonts w:cs="Times New Roman"/>
        </w:rPr>
      </w:pPr>
      <w:r w:rsidRPr="00D23BF1">
        <w:rPr>
          <w:rFonts w:cs="Times New Roman"/>
        </w:rPr>
        <w:t xml:space="preserve">3. </w:t>
      </w:r>
      <w:r w:rsidR="00206DB0">
        <w:rPr>
          <w:rFonts w:cs="Times New Roman"/>
        </w:rPr>
        <w:t>Return to</w:t>
      </w:r>
      <w:r w:rsidR="004702F7">
        <w:rPr>
          <w:rFonts w:cs="Times New Roman"/>
        </w:rPr>
        <w:t xml:space="preserve"> the </w:t>
      </w:r>
      <w:r w:rsidR="00206DB0">
        <w:rPr>
          <w:rFonts w:cs="Times New Roman"/>
        </w:rPr>
        <w:t>patient</w:t>
      </w:r>
      <w:r w:rsidR="004702F7">
        <w:rPr>
          <w:rFonts w:cs="Times New Roman"/>
        </w:rPr>
        <w:t xml:space="preserve">’s </w:t>
      </w:r>
      <w:proofErr w:type="gramStart"/>
      <w:r w:rsidR="00206DB0">
        <w:rPr>
          <w:rFonts w:cs="Times New Roman"/>
        </w:rPr>
        <w:t>bedside</w:t>
      </w:r>
      <w:r w:rsidR="004702F7">
        <w:rPr>
          <w:rFonts w:cs="Times New Roman"/>
        </w:rPr>
        <w:t>,</w:t>
      </w:r>
      <w:proofErr w:type="gramEnd"/>
      <w:r w:rsidR="00A55541">
        <w:rPr>
          <w:rFonts w:cs="Times New Roman"/>
        </w:rPr>
        <w:t xml:space="preserve"> </w:t>
      </w:r>
      <w:r w:rsidRPr="00D23BF1">
        <w:rPr>
          <w:rFonts w:cs="Times New Roman"/>
        </w:rPr>
        <w:t xml:space="preserve">set the supplies down on the counter and wash hands as described in step 1.1. </w:t>
      </w:r>
    </w:p>
    <w:p w14:paraId="764F3D47" w14:textId="5C285A82" w:rsidR="00620157" w:rsidRDefault="00620157" w:rsidP="00620157">
      <w:pPr>
        <w:rPr>
          <w:rFonts w:cs="Times New Roman"/>
        </w:rPr>
      </w:pPr>
      <w:r>
        <w:rPr>
          <w:rFonts w:cs="Times New Roman"/>
        </w:rPr>
        <w:t xml:space="preserve">3.1. Position </w:t>
      </w:r>
      <w:r w:rsidR="00A55541">
        <w:rPr>
          <w:rFonts w:cs="Times New Roman"/>
        </w:rPr>
        <w:t xml:space="preserve">the </w:t>
      </w:r>
      <w:r w:rsidR="003C2689">
        <w:rPr>
          <w:rFonts w:cs="Times New Roman"/>
        </w:rPr>
        <w:t>bedside stand or</w:t>
      </w:r>
      <w:r w:rsidR="00A55541">
        <w:rPr>
          <w:rFonts w:cs="Times New Roman"/>
        </w:rPr>
        <w:t xml:space="preserve"> the </w:t>
      </w:r>
      <w:r w:rsidR="003C2689">
        <w:rPr>
          <w:rFonts w:cs="Times New Roman"/>
        </w:rPr>
        <w:t xml:space="preserve">over-bed table </w:t>
      </w:r>
      <w:r>
        <w:rPr>
          <w:rFonts w:cs="Times New Roman"/>
        </w:rPr>
        <w:t xml:space="preserve">on the same side as the peripheral insertion site and place </w:t>
      </w:r>
      <w:r w:rsidR="00A55541">
        <w:rPr>
          <w:rFonts w:cs="Times New Roman"/>
        </w:rPr>
        <w:t xml:space="preserve">the </w:t>
      </w:r>
      <w:r>
        <w:rPr>
          <w:rFonts w:cs="Times New Roman"/>
        </w:rPr>
        <w:t xml:space="preserve">supplies on </w:t>
      </w:r>
      <w:r w:rsidR="00A55541">
        <w:rPr>
          <w:rFonts w:cs="Times New Roman"/>
        </w:rPr>
        <w:t xml:space="preserve">the </w:t>
      </w:r>
      <w:r>
        <w:rPr>
          <w:rFonts w:cs="Times New Roman"/>
        </w:rPr>
        <w:t xml:space="preserve">table. </w:t>
      </w:r>
    </w:p>
    <w:p w14:paraId="33EAB79F" w14:textId="44C44DE7" w:rsidR="0077476A" w:rsidRDefault="009F6218" w:rsidP="00F3516D">
      <w:pPr>
        <w:rPr>
          <w:rFonts w:cs="Times New Roman"/>
        </w:rPr>
      </w:pPr>
      <w:r>
        <w:rPr>
          <w:rFonts w:cs="Times New Roman"/>
        </w:rPr>
        <w:t>4</w:t>
      </w:r>
      <w:r w:rsidR="00F3516D">
        <w:rPr>
          <w:rFonts w:cs="Times New Roman"/>
        </w:rPr>
        <w:t xml:space="preserve">. </w:t>
      </w:r>
      <w:r>
        <w:rPr>
          <w:rFonts w:cs="Times New Roman"/>
        </w:rPr>
        <w:t xml:space="preserve"> </w:t>
      </w:r>
      <w:r w:rsidR="0077476A">
        <w:rPr>
          <w:rFonts w:cs="Times New Roman"/>
        </w:rPr>
        <w:t>D</w:t>
      </w:r>
      <w:r w:rsidR="003C5214">
        <w:rPr>
          <w:rFonts w:cs="Times New Roman"/>
        </w:rPr>
        <w:t xml:space="preserve">iscontinue the </w:t>
      </w:r>
      <w:r w:rsidR="0077476A">
        <w:rPr>
          <w:rFonts w:cs="Times New Roman"/>
        </w:rPr>
        <w:t>intravenous fluid administration.</w:t>
      </w:r>
    </w:p>
    <w:p w14:paraId="787F389B" w14:textId="3A166BE3" w:rsidR="00F3516D" w:rsidRDefault="0077476A" w:rsidP="00F3516D">
      <w:pPr>
        <w:rPr>
          <w:rFonts w:cs="Times New Roman"/>
        </w:rPr>
      </w:pPr>
      <w:r>
        <w:rPr>
          <w:rFonts w:cs="Times New Roman"/>
        </w:rPr>
        <w:t>4.1 H</w:t>
      </w:r>
      <w:r w:rsidR="000946FC">
        <w:rPr>
          <w:rFonts w:cs="Times New Roman"/>
        </w:rPr>
        <w:t xml:space="preserve">old the IV tubing in your non-dominant hand, </w:t>
      </w:r>
      <w:r w:rsidR="003C5214">
        <w:rPr>
          <w:rFonts w:cs="Times New Roman"/>
        </w:rPr>
        <w:t xml:space="preserve">and </w:t>
      </w:r>
      <w:r w:rsidR="000946FC">
        <w:rPr>
          <w:rFonts w:cs="Times New Roman"/>
        </w:rPr>
        <w:t>slide the roller clamp towards the narrow clamp end to occlude the tubing</w:t>
      </w:r>
      <w:r w:rsidR="003C5214">
        <w:rPr>
          <w:rFonts w:cs="Times New Roman"/>
        </w:rPr>
        <w:t xml:space="preserve"> </w:t>
      </w:r>
      <w:commentRangeStart w:id="16"/>
      <w:r w:rsidR="003C5214">
        <w:rPr>
          <w:rFonts w:cs="Times New Roman"/>
        </w:rPr>
        <w:t>with the other hand</w:t>
      </w:r>
      <w:commentRangeEnd w:id="16"/>
      <w:r w:rsidR="00BF5F18">
        <w:rPr>
          <w:rStyle w:val="CommentReference"/>
        </w:rPr>
        <w:commentReference w:id="16"/>
      </w:r>
      <w:r w:rsidR="000946FC">
        <w:rPr>
          <w:rFonts w:cs="Times New Roman"/>
        </w:rPr>
        <w:t>.</w:t>
      </w:r>
      <w:r w:rsidR="003C5214">
        <w:rPr>
          <w:rFonts w:cs="Times New Roman"/>
        </w:rPr>
        <w:t xml:space="preserve"> </w:t>
      </w:r>
      <w:r w:rsidR="00F3516D">
        <w:rPr>
          <w:rFonts w:cs="Times New Roman"/>
        </w:rPr>
        <w:t>Clamping the extension tubing will prevent back flow of blood into the extension tubing following discontinuation of intravenous fluid administration.</w:t>
      </w:r>
    </w:p>
    <w:p w14:paraId="3FFF0964" w14:textId="4B9A4000" w:rsidR="000946FC" w:rsidRDefault="0077476A" w:rsidP="00620157">
      <w:pPr>
        <w:rPr>
          <w:rFonts w:cs="Times New Roman"/>
        </w:rPr>
      </w:pPr>
      <w:commentRangeStart w:id="17"/>
      <w:r>
        <w:rPr>
          <w:rFonts w:cs="Times New Roman"/>
        </w:rPr>
        <w:t>4.1.1</w:t>
      </w:r>
      <w:r w:rsidR="00F3516D">
        <w:rPr>
          <w:rFonts w:cs="Times New Roman"/>
        </w:rPr>
        <w:t xml:space="preserve"> </w:t>
      </w:r>
      <w:r w:rsidR="003C5214">
        <w:rPr>
          <w:rFonts w:cs="Times New Roman"/>
        </w:rPr>
        <w:t>If the i</w:t>
      </w:r>
      <w:r w:rsidR="000946FC">
        <w:rPr>
          <w:rFonts w:cs="Times New Roman"/>
        </w:rPr>
        <w:t xml:space="preserve">ntravenous </w:t>
      </w:r>
      <w:r w:rsidR="003C5214">
        <w:rPr>
          <w:rFonts w:cs="Times New Roman"/>
        </w:rPr>
        <w:t>p</w:t>
      </w:r>
      <w:r w:rsidR="000946FC">
        <w:rPr>
          <w:rFonts w:cs="Times New Roman"/>
        </w:rPr>
        <w:t>ump</w:t>
      </w:r>
      <w:r w:rsidR="00F3516D">
        <w:rPr>
          <w:rFonts w:cs="Times New Roman"/>
        </w:rPr>
        <w:t xml:space="preserve"> is used, </w:t>
      </w:r>
      <w:r w:rsidR="003C5214">
        <w:rPr>
          <w:rFonts w:cs="Times New Roman"/>
        </w:rPr>
        <w:t>p</w:t>
      </w:r>
      <w:r w:rsidR="000946FC">
        <w:rPr>
          <w:rFonts w:cs="Times New Roman"/>
        </w:rPr>
        <w:t xml:space="preserve">ress and hold the “Channel Off” button on the IV pump channel </w:t>
      </w:r>
      <w:r w:rsidR="006F4563">
        <w:rPr>
          <w:rFonts w:cs="Times New Roman"/>
        </w:rPr>
        <w:t xml:space="preserve">until the channel powers down </w:t>
      </w:r>
      <w:r w:rsidR="000946FC">
        <w:rPr>
          <w:rFonts w:cs="Times New Roman"/>
        </w:rPr>
        <w:t>to stop the intravenous infusion</w:t>
      </w:r>
      <w:r w:rsidR="007633D7">
        <w:rPr>
          <w:rFonts w:cs="Times New Roman"/>
        </w:rPr>
        <w:t xml:space="preserve"> and then proceed to clamping the </w:t>
      </w:r>
      <w:r w:rsidR="00A53BAE">
        <w:rPr>
          <w:rFonts w:cs="Times New Roman"/>
        </w:rPr>
        <w:t>extension</w:t>
      </w:r>
      <w:r w:rsidR="007633D7">
        <w:rPr>
          <w:rFonts w:cs="Times New Roman"/>
        </w:rPr>
        <w:t xml:space="preserve"> tubing.</w:t>
      </w:r>
      <w:commentRangeEnd w:id="17"/>
      <w:r w:rsidR="00BF5F18">
        <w:rPr>
          <w:rStyle w:val="CommentReference"/>
        </w:rPr>
        <w:commentReference w:id="17"/>
      </w:r>
    </w:p>
    <w:p w14:paraId="464F96FA" w14:textId="1D5562F2" w:rsidR="00A168D5" w:rsidRDefault="00FF2B6D" w:rsidP="00620157">
      <w:pPr>
        <w:rPr>
          <w:rFonts w:cs="Times New Roman"/>
        </w:rPr>
      </w:pPr>
      <w:r>
        <w:rPr>
          <w:rFonts w:cs="Times New Roman"/>
        </w:rPr>
        <w:lastRenderedPageBreak/>
        <w:t>4.</w:t>
      </w:r>
      <w:r w:rsidR="00F3516D">
        <w:rPr>
          <w:rFonts w:cs="Times New Roman"/>
        </w:rPr>
        <w:t>2</w:t>
      </w:r>
      <w:r w:rsidR="00A168D5">
        <w:rPr>
          <w:rFonts w:cs="Times New Roman"/>
        </w:rPr>
        <w:t xml:space="preserve"> Dispose </w:t>
      </w:r>
      <w:r w:rsidR="008B44FB">
        <w:rPr>
          <w:rFonts w:cs="Times New Roman"/>
        </w:rPr>
        <w:t>the</w:t>
      </w:r>
      <w:r w:rsidR="00A168D5">
        <w:rPr>
          <w:rFonts w:cs="Times New Roman"/>
        </w:rPr>
        <w:t xml:space="preserve"> fluid</w:t>
      </w:r>
      <w:r w:rsidR="008B44FB">
        <w:rPr>
          <w:rFonts w:cs="Times New Roman"/>
        </w:rPr>
        <w:t xml:space="preserve"> bag</w:t>
      </w:r>
      <w:r w:rsidR="00A168D5">
        <w:rPr>
          <w:rFonts w:cs="Times New Roman"/>
        </w:rPr>
        <w:t xml:space="preserve"> and tubing according to facility policy</w:t>
      </w:r>
      <w:del w:id="18" w:author="Dipesh Navani" w:date="2016-01-05T13:36:00Z">
        <w:r w:rsidR="00DB362B" w:rsidDel="00C12BFE">
          <w:rPr>
            <w:rFonts w:cs="Times New Roman"/>
          </w:rPr>
          <w:delText xml:space="preserve"> and</w:delText>
        </w:r>
      </w:del>
      <w:r w:rsidR="00DB362B">
        <w:rPr>
          <w:rFonts w:cs="Times New Roman"/>
        </w:rPr>
        <w:t xml:space="preserve"> into the appropriate disposal receptacle</w:t>
      </w:r>
      <w:r w:rsidR="00A168D5">
        <w:rPr>
          <w:rFonts w:cs="Times New Roman"/>
        </w:rPr>
        <w:t xml:space="preserve">. </w:t>
      </w:r>
    </w:p>
    <w:p w14:paraId="04DA56AC" w14:textId="299296D6" w:rsidR="00277F6E" w:rsidRDefault="00277F6E" w:rsidP="00620157">
      <w:pPr>
        <w:rPr>
          <w:rFonts w:cs="Times New Roman"/>
        </w:rPr>
      </w:pPr>
      <w:r>
        <w:rPr>
          <w:rFonts w:cs="Times New Roman"/>
        </w:rPr>
        <w:t xml:space="preserve">5. Prepare the patient and supplies for </w:t>
      </w:r>
      <w:r w:rsidR="00F3516D">
        <w:rPr>
          <w:rFonts w:cs="Times New Roman"/>
        </w:rPr>
        <w:t xml:space="preserve">the </w:t>
      </w:r>
      <w:r>
        <w:rPr>
          <w:rFonts w:cs="Times New Roman"/>
        </w:rPr>
        <w:t>peripheral intravenous catheter removal.</w:t>
      </w:r>
    </w:p>
    <w:p w14:paraId="78DA3303" w14:textId="3A409B92" w:rsidR="00D02FE4" w:rsidRDefault="00D02FE4" w:rsidP="00620157">
      <w:pPr>
        <w:rPr>
          <w:rFonts w:cs="Times New Roman"/>
        </w:rPr>
      </w:pPr>
      <w:r>
        <w:rPr>
          <w:rFonts w:cs="Times New Roman"/>
        </w:rPr>
        <w:t xml:space="preserve">5.1. Place </w:t>
      </w:r>
      <w:r w:rsidR="0077476A">
        <w:rPr>
          <w:rFonts w:cs="Times New Roman"/>
        </w:rPr>
        <w:t xml:space="preserve">an </w:t>
      </w:r>
      <w:r>
        <w:rPr>
          <w:rFonts w:cs="Times New Roman"/>
        </w:rPr>
        <w:t>absorbent pad under the peripheral intravenous insertion site.</w:t>
      </w:r>
    </w:p>
    <w:p w14:paraId="23C5C5D7" w14:textId="50B78836" w:rsidR="008142BE" w:rsidRDefault="008142BE" w:rsidP="00620157">
      <w:pPr>
        <w:rPr>
          <w:rFonts w:cs="Times New Roman"/>
        </w:rPr>
      </w:pPr>
      <w:r>
        <w:rPr>
          <w:rFonts w:cs="Times New Roman"/>
        </w:rPr>
        <w:t>5.2. Ope</w:t>
      </w:r>
      <w:r w:rsidR="0033669B">
        <w:rPr>
          <w:rFonts w:cs="Times New Roman"/>
        </w:rPr>
        <w:t xml:space="preserve">n </w:t>
      </w:r>
      <w:r w:rsidR="0077476A">
        <w:rPr>
          <w:rFonts w:cs="Times New Roman"/>
        </w:rPr>
        <w:t>two</w:t>
      </w:r>
      <w:r w:rsidR="0033669B">
        <w:rPr>
          <w:rFonts w:cs="Times New Roman"/>
        </w:rPr>
        <w:t xml:space="preserve"> </w:t>
      </w:r>
      <w:r w:rsidR="008061D8">
        <w:rPr>
          <w:rFonts w:cs="Times New Roman"/>
        </w:rPr>
        <w:t xml:space="preserve">2 x 2 sterile gauze </w:t>
      </w:r>
      <w:r w:rsidR="0033669B">
        <w:rPr>
          <w:rFonts w:cs="Times New Roman"/>
        </w:rPr>
        <w:t>packages</w:t>
      </w:r>
      <w:r w:rsidR="008061D8">
        <w:rPr>
          <w:rFonts w:cs="Times New Roman"/>
        </w:rPr>
        <w:t xml:space="preserve">, leaving </w:t>
      </w:r>
      <w:r w:rsidR="00FF2B6D">
        <w:rPr>
          <w:rFonts w:cs="Times New Roman"/>
        </w:rPr>
        <w:t xml:space="preserve">them </w:t>
      </w:r>
      <w:r w:rsidR="008061D8">
        <w:rPr>
          <w:rFonts w:cs="Times New Roman"/>
        </w:rPr>
        <w:t>on</w:t>
      </w:r>
      <w:r w:rsidR="00FF2B6D">
        <w:rPr>
          <w:rFonts w:cs="Times New Roman"/>
        </w:rPr>
        <w:t xml:space="preserve"> the</w:t>
      </w:r>
      <w:r w:rsidR="00C11967">
        <w:rPr>
          <w:rFonts w:cs="Times New Roman"/>
        </w:rPr>
        <w:t>ir</w:t>
      </w:r>
      <w:r w:rsidR="00FF2B6D">
        <w:rPr>
          <w:rFonts w:cs="Times New Roman"/>
        </w:rPr>
        <w:t xml:space="preserve"> sterile packaging and place</w:t>
      </w:r>
      <w:r w:rsidR="008061D8">
        <w:rPr>
          <w:rFonts w:cs="Times New Roman"/>
        </w:rPr>
        <w:t xml:space="preserve"> </w:t>
      </w:r>
      <w:r w:rsidR="0077476A">
        <w:rPr>
          <w:rFonts w:cs="Times New Roman"/>
        </w:rPr>
        <w:t xml:space="preserve">them </w:t>
      </w:r>
      <w:r w:rsidR="008061D8">
        <w:rPr>
          <w:rFonts w:cs="Times New Roman"/>
        </w:rPr>
        <w:t xml:space="preserve">within easy reach </w:t>
      </w:r>
      <w:r w:rsidR="0077476A">
        <w:rPr>
          <w:rFonts w:cs="Times New Roman"/>
        </w:rPr>
        <w:t xml:space="preserve">on the </w:t>
      </w:r>
      <w:r w:rsidR="0033669B">
        <w:rPr>
          <w:rFonts w:cs="Times New Roman"/>
        </w:rPr>
        <w:t xml:space="preserve">bedside </w:t>
      </w:r>
      <w:r w:rsidR="008061D8">
        <w:rPr>
          <w:rFonts w:cs="Times New Roman"/>
        </w:rPr>
        <w:t xml:space="preserve">stand or </w:t>
      </w:r>
      <w:r w:rsidR="0077476A">
        <w:rPr>
          <w:rFonts w:cs="Times New Roman"/>
        </w:rPr>
        <w:t xml:space="preserve">the </w:t>
      </w:r>
      <w:r w:rsidR="008061D8">
        <w:rPr>
          <w:rFonts w:cs="Times New Roman"/>
        </w:rPr>
        <w:t xml:space="preserve">over-bed table. </w:t>
      </w:r>
      <w:r w:rsidR="00FF2B6D">
        <w:rPr>
          <w:rFonts w:cs="Times New Roman"/>
        </w:rPr>
        <w:t>Take care not to contaminate the sterile gauze.</w:t>
      </w:r>
    </w:p>
    <w:p w14:paraId="0B3DABE3" w14:textId="7B86CD59" w:rsidR="00277F6E" w:rsidRDefault="00277F6E" w:rsidP="00620157">
      <w:pPr>
        <w:rPr>
          <w:rFonts w:cs="Times New Roman"/>
        </w:rPr>
      </w:pPr>
      <w:r>
        <w:rPr>
          <w:rFonts w:cs="Times New Roman"/>
        </w:rPr>
        <w:t>6. Remove the peripheral intravenous catheter.</w:t>
      </w:r>
    </w:p>
    <w:p w14:paraId="16E1DCE5" w14:textId="2BF16DB0" w:rsidR="00BC529A" w:rsidRDefault="00BC529A" w:rsidP="00620157">
      <w:pPr>
        <w:rPr>
          <w:rFonts w:cs="Times New Roman"/>
        </w:rPr>
      </w:pPr>
      <w:r>
        <w:rPr>
          <w:rFonts w:cs="Times New Roman"/>
        </w:rPr>
        <w:t xml:space="preserve">6.1. Wash hands </w:t>
      </w:r>
      <w:r w:rsidR="003024C4">
        <w:rPr>
          <w:rFonts w:cs="Times New Roman"/>
        </w:rPr>
        <w:t xml:space="preserve">as described in step 1.1 </w:t>
      </w:r>
      <w:r>
        <w:rPr>
          <w:rFonts w:cs="Times New Roman"/>
        </w:rPr>
        <w:t xml:space="preserve">and don clean </w:t>
      </w:r>
      <w:r w:rsidR="00352A9F">
        <w:rPr>
          <w:rFonts w:cs="Times New Roman"/>
        </w:rPr>
        <w:t xml:space="preserve">non-sterile </w:t>
      </w:r>
      <w:r>
        <w:rPr>
          <w:rFonts w:cs="Times New Roman"/>
        </w:rPr>
        <w:t>gloves.</w:t>
      </w:r>
    </w:p>
    <w:p w14:paraId="5F060463" w14:textId="5CD9342E" w:rsidR="00694FB0" w:rsidRDefault="00694FB0" w:rsidP="00620157">
      <w:pPr>
        <w:rPr>
          <w:rFonts w:cs="Times New Roman"/>
        </w:rPr>
      </w:pPr>
      <w:r>
        <w:rPr>
          <w:rFonts w:cs="Times New Roman"/>
        </w:rPr>
        <w:t>6.2. Remove the transparent dressing</w:t>
      </w:r>
      <w:r w:rsidR="001D5811">
        <w:rPr>
          <w:rFonts w:cs="Times New Roman"/>
        </w:rPr>
        <w:t xml:space="preserve"> that covers the peripheral intravenous catheter. </w:t>
      </w:r>
    </w:p>
    <w:p w14:paraId="13B3BFED" w14:textId="536E797F" w:rsidR="001D5811" w:rsidRDefault="001D5811" w:rsidP="00620157">
      <w:pPr>
        <w:rPr>
          <w:rFonts w:cs="Times New Roman"/>
        </w:rPr>
      </w:pPr>
      <w:r>
        <w:rPr>
          <w:rFonts w:cs="Times New Roman"/>
        </w:rPr>
        <w:t>6.2.1. With your dominant hand, gently peel up one proximal corner of the transparent dressing, while holding the skin taut near the dressing removal site with your non-dominant hand.  Holding the skin taut decrease</w:t>
      </w:r>
      <w:r w:rsidR="00C11967">
        <w:rPr>
          <w:rFonts w:cs="Times New Roman"/>
        </w:rPr>
        <w:t>s</w:t>
      </w:r>
      <w:r>
        <w:rPr>
          <w:rFonts w:cs="Times New Roman"/>
        </w:rPr>
        <w:t xml:space="preserve"> pain and help</w:t>
      </w:r>
      <w:r w:rsidR="00C11967">
        <w:rPr>
          <w:rFonts w:cs="Times New Roman"/>
        </w:rPr>
        <w:t xml:space="preserve">s </w:t>
      </w:r>
      <w:r w:rsidR="00192854">
        <w:rPr>
          <w:rFonts w:cs="Times New Roman"/>
        </w:rPr>
        <w:t xml:space="preserve">to </w:t>
      </w:r>
      <w:r>
        <w:rPr>
          <w:rFonts w:cs="Times New Roman"/>
        </w:rPr>
        <w:t>preven</w:t>
      </w:r>
      <w:r w:rsidR="00C11967">
        <w:rPr>
          <w:rFonts w:cs="Times New Roman"/>
        </w:rPr>
        <w:t>t</w:t>
      </w:r>
      <w:r w:rsidR="00192854">
        <w:rPr>
          <w:rFonts w:cs="Times New Roman"/>
        </w:rPr>
        <w:t xml:space="preserve"> the </w:t>
      </w:r>
      <w:r>
        <w:rPr>
          <w:rFonts w:cs="Times New Roman"/>
        </w:rPr>
        <w:t>skin injury during the removal of the transparent dressing.</w:t>
      </w:r>
    </w:p>
    <w:p w14:paraId="314F7C3E" w14:textId="7A1F8FD8" w:rsidR="001D5811" w:rsidRDefault="001D5811" w:rsidP="00620157">
      <w:pPr>
        <w:rPr>
          <w:rFonts w:cs="Times New Roman"/>
        </w:rPr>
      </w:pPr>
      <w:r>
        <w:rPr>
          <w:rFonts w:cs="Times New Roman"/>
        </w:rPr>
        <w:t>6.2.2. Peel back the transparent dressing with your dominant hand towards the catheter and away from the patient while continuing to hold the skin taught near the dressing removal site.  Peeling the dressing towards the catheter and away from the patient prevent</w:t>
      </w:r>
      <w:r w:rsidR="0077476A">
        <w:rPr>
          <w:rFonts w:cs="Times New Roman"/>
        </w:rPr>
        <w:t>s</w:t>
      </w:r>
      <w:r>
        <w:rPr>
          <w:rFonts w:cs="Times New Roman"/>
        </w:rPr>
        <w:t xml:space="preserve"> unintentional removal of the peripheral intravenous catheter before you are prepared to do so. </w:t>
      </w:r>
    </w:p>
    <w:p w14:paraId="798EF996" w14:textId="1FFB2DD0" w:rsidR="00160EB2" w:rsidRDefault="00160EB2" w:rsidP="00620157">
      <w:pPr>
        <w:rPr>
          <w:rFonts w:cs="Times New Roman"/>
        </w:rPr>
      </w:pPr>
      <w:r>
        <w:rPr>
          <w:rFonts w:cs="Times New Roman"/>
        </w:rPr>
        <w:t xml:space="preserve">6.3. Remove </w:t>
      </w:r>
      <w:r w:rsidR="0077476A">
        <w:rPr>
          <w:rFonts w:cs="Times New Roman"/>
        </w:rPr>
        <w:t xml:space="preserve">the </w:t>
      </w:r>
      <w:r>
        <w:rPr>
          <w:rFonts w:cs="Times New Roman"/>
        </w:rPr>
        <w:t xml:space="preserve">gloves, wash </w:t>
      </w:r>
      <w:r w:rsidR="0077476A">
        <w:rPr>
          <w:rFonts w:cs="Times New Roman"/>
        </w:rPr>
        <w:t xml:space="preserve">the </w:t>
      </w:r>
      <w:r>
        <w:rPr>
          <w:rFonts w:cs="Times New Roman"/>
        </w:rPr>
        <w:t>hands as described in Step 1.1 and apply clean non-sterile gloves.</w:t>
      </w:r>
    </w:p>
    <w:p w14:paraId="71E4026C" w14:textId="1A324349" w:rsidR="00BC529A" w:rsidRDefault="00BC529A" w:rsidP="00620157">
      <w:pPr>
        <w:rPr>
          <w:rFonts w:cs="Times New Roman"/>
        </w:rPr>
      </w:pPr>
      <w:r>
        <w:rPr>
          <w:rFonts w:cs="Times New Roman"/>
        </w:rPr>
        <w:t xml:space="preserve">6.2. </w:t>
      </w:r>
      <w:proofErr w:type="gramStart"/>
      <w:r w:rsidR="003024C4">
        <w:rPr>
          <w:rFonts w:cs="Times New Roman"/>
        </w:rPr>
        <w:t>G</w:t>
      </w:r>
      <w:r>
        <w:rPr>
          <w:rFonts w:cs="Times New Roman"/>
        </w:rPr>
        <w:t>rasp</w:t>
      </w:r>
      <w:proofErr w:type="gramEnd"/>
      <w:r>
        <w:rPr>
          <w:rFonts w:cs="Times New Roman"/>
        </w:rPr>
        <w:t xml:space="preserve"> the </w:t>
      </w:r>
      <w:r w:rsidR="003024C4">
        <w:rPr>
          <w:rFonts w:cs="Times New Roman"/>
        </w:rPr>
        <w:t>peripheral intravenous catheter</w:t>
      </w:r>
      <w:r>
        <w:rPr>
          <w:rFonts w:cs="Times New Roman"/>
        </w:rPr>
        <w:t xml:space="preserve"> near the catheter hub</w:t>
      </w:r>
      <w:r w:rsidR="003024C4">
        <w:rPr>
          <w:rFonts w:cs="Times New Roman"/>
        </w:rPr>
        <w:t xml:space="preserve"> between </w:t>
      </w:r>
      <w:r w:rsidR="00CD09BD">
        <w:rPr>
          <w:rFonts w:cs="Times New Roman"/>
        </w:rPr>
        <w:t>the</w:t>
      </w:r>
      <w:r w:rsidR="003024C4">
        <w:rPr>
          <w:rFonts w:cs="Times New Roman"/>
        </w:rPr>
        <w:t xml:space="preserve"> </w:t>
      </w:r>
      <w:ins w:id="19" w:author="Dipesh Navani" w:date="2016-01-05T13:38:00Z">
        <w:r w:rsidR="00C12BFE">
          <w:rPr>
            <w:rFonts w:cs="Times New Roman"/>
          </w:rPr>
          <w:t xml:space="preserve">dominant </w:t>
        </w:r>
      </w:ins>
      <w:r w:rsidR="003024C4">
        <w:rPr>
          <w:rFonts w:cs="Times New Roman"/>
        </w:rPr>
        <w:t>thumb and index finger</w:t>
      </w:r>
      <w:del w:id="20" w:author="Dipesh Navani" w:date="2016-01-05T13:38:00Z">
        <w:r w:rsidR="003024C4" w:rsidDel="00C12BFE">
          <w:rPr>
            <w:rFonts w:cs="Times New Roman"/>
          </w:rPr>
          <w:delText xml:space="preserve"> of your dominant hand</w:delText>
        </w:r>
      </w:del>
      <w:r>
        <w:rPr>
          <w:rFonts w:cs="Times New Roman"/>
        </w:rPr>
        <w:t>.</w:t>
      </w:r>
    </w:p>
    <w:p w14:paraId="083FCA4D" w14:textId="7FA94A00" w:rsidR="00BC529A" w:rsidRDefault="00BC529A" w:rsidP="00620157">
      <w:pPr>
        <w:rPr>
          <w:rFonts w:cs="Times New Roman"/>
        </w:rPr>
      </w:pPr>
      <w:r>
        <w:rPr>
          <w:rFonts w:cs="Times New Roman"/>
        </w:rPr>
        <w:t xml:space="preserve">6.3. </w:t>
      </w:r>
      <w:r w:rsidR="00F33EE7">
        <w:rPr>
          <w:rFonts w:cs="Times New Roman"/>
        </w:rPr>
        <w:t>Fold one gauze in half</w:t>
      </w:r>
      <w:r w:rsidR="0077476A">
        <w:rPr>
          <w:rFonts w:cs="Times New Roman"/>
        </w:rPr>
        <w:t xml:space="preserve">.  Hold </w:t>
      </w:r>
      <w:r w:rsidR="00F33EE7">
        <w:rPr>
          <w:rFonts w:cs="Times New Roman"/>
        </w:rPr>
        <w:t>the g</w:t>
      </w:r>
      <w:r>
        <w:rPr>
          <w:rFonts w:cs="Times New Roman"/>
        </w:rPr>
        <w:t>auze</w:t>
      </w:r>
      <w:r w:rsidR="0077476A">
        <w:rPr>
          <w:rFonts w:cs="Times New Roman"/>
        </w:rPr>
        <w:t xml:space="preserve"> gently</w:t>
      </w:r>
      <w:r>
        <w:rPr>
          <w:rFonts w:cs="Times New Roman"/>
        </w:rPr>
        <w:t xml:space="preserve"> over the peripheral intravenous insertion site</w:t>
      </w:r>
      <w:r w:rsidR="003024C4">
        <w:rPr>
          <w:rFonts w:cs="Times New Roman"/>
        </w:rPr>
        <w:t xml:space="preserve"> with your non-dominant hand</w:t>
      </w:r>
      <w:r>
        <w:rPr>
          <w:rFonts w:cs="Times New Roman"/>
        </w:rPr>
        <w:t>.</w:t>
      </w:r>
    </w:p>
    <w:p w14:paraId="554E63A5" w14:textId="08E91CEA" w:rsidR="00BC529A" w:rsidRDefault="00BC529A" w:rsidP="00620157">
      <w:pPr>
        <w:rPr>
          <w:rFonts w:cs="Times New Roman"/>
        </w:rPr>
      </w:pPr>
      <w:r>
        <w:rPr>
          <w:rFonts w:cs="Times New Roman"/>
        </w:rPr>
        <w:t xml:space="preserve">6.4. </w:t>
      </w:r>
      <w:r w:rsidR="003024C4">
        <w:rPr>
          <w:rFonts w:cs="Times New Roman"/>
        </w:rPr>
        <w:t>With your dominant hand, r</w:t>
      </w:r>
      <w:r>
        <w:rPr>
          <w:rFonts w:cs="Times New Roman"/>
        </w:rPr>
        <w:t xml:space="preserve">emove the </w:t>
      </w:r>
      <w:r w:rsidR="003024C4">
        <w:rPr>
          <w:rFonts w:cs="Times New Roman"/>
        </w:rPr>
        <w:t xml:space="preserve">peripheral intravenous </w:t>
      </w:r>
      <w:r>
        <w:rPr>
          <w:rFonts w:cs="Times New Roman"/>
        </w:rPr>
        <w:t xml:space="preserve">catheter by pulling the catheter </w:t>
      </w:r>
      <w:r w:rsidR="00594634">
        <w:rPr>
          <w:rFonts w:cs="Times New Roman"/>
        </w:rPr>
        <w:t xml:space="preserve">out </w:t>
      </w:r>
      <w:r>
        <w:rPr>
          <w:rFonts w:cs="Times New Roman"/>
        </w:rPr>
        <w:t>along the line of the vein</w:t>
      </w:r>
      <w:r w:rsidR="00594634">
        <w:rPr>
          <w:rFonts w:cs="Times New Roman"/>
        </w:rPr>
        <w:t xml:space="preserve"> and away from the patient</w:t>
      </w:r>
      <w:r>
        <w:rPr>
          <w:rFonts w:cs="Times New Roman"/>
        </w:rPr>
        <w:t>.</w:t>
      </w:r>
    </w:p>
    <w:p w14:paraId="444E34EC" w14:textId="0B29A7CD" w:rsidR="00BC529A" w:rsidRDefault="00BC529A" w:rsidP="00620157">
      <w:pPr>
        <w:rPr>
          <w:rFonts w:cs="Times New Roman"/>
        </w:rPr>
      </w:pPr>
      <w:r>
        <w:rPr>
          <w:rFonts w:cs="Times New Roman"/>
        </w:rPr>
        <w:t xml:space="preserve">6.5. </w:t>
      </w:r>
      <w:r w:rsidR="00C922A8">
        <w:rPr>
          <w:rFonts w:cs="Times New Roman"/>
        </w:rPr>
        <w:t>With your non-dominant hand, a</w:t>
      </w:r>
      <w:r>
        <w:rPr>
          <w:rFonts w:cs="Times New Roman"/>
        </w:rPr>
        <w:t xml:space="preserve">pply </w:t>
      </w:r>
      <w:r w:rsidR="00731C54">
        <w:rPr>
          <w:rFonts w:cs="Times New Roman"/>
        </w:rPr>
        <w:t xml:space="preserve">firm </w:t>
      </w:r>
      <w:r>
        <w:rPr>
          <w:rFonts w:cs="Times New Roman"/>
        </w:rPr>
        <w:t xml:space="preserve">pressure to the gauze </w:t>
      </w:r>
      <w:r w:rsidR="00CD09BD">
        <w:rPr>
          <w:rFonts w:cs="Times New Roman"/>
        </w:rPr>
        <w:t xml:space="preserve">over the insertion site </w:t>
      </w:r>
      <w:r>
        <w:rPr>
          <w:rFonts w:cs="Times New Roman"/>
        </w:rPr>
        <w:t>for 1</w:t>
      </w:r>
      <w:r w:rsidR="00C922A8">
        <w:rPr>
          <w:rFonts w:cs="Times New Roman"/>
        </w:rPr>
        <w:t xml:space="preserve"> to </w:t>
      </w:r>
      <w:r>
        <w:rPr>
          <w:rFonts w:cs="Times New Roman"/>
        </w:rPr>
        <w:t>3 minutes or until bleeding stops.</w:t>
      </w:r>
    </w:p>
    <w:p w14:paraId="4AFDE635" w14:textId="22B46706" w:rsidR="00BC529A" w:rsidRDefault="00BC529A" w:rsidP="00620157">
      <w:pPr>
        <w:rPr>
          <w:rFonts w:cs="Times New Roman"/>
        </w:rPr>
      </w:pPr>
      <w:r>
        <w:rPr>
          <w:rFonts w:cs="Times New Roman"/>
        </w:rPr>
        <w:t xml:space="preserve">6.6. </w:t>
      </w:r>
      <w:proofErr w:type="gramStart"/>
      <w:r w:rsidR="000815AB">
        <w:rPr>
          <w:rFonts w:cs="Times New Roman"/>
        </w:rPr>
        <w:t>With</w:t>
      </w:r>
      <w:proofErr w:type="gramEnd"/>
      <w:r w:rsidR="000815AB">
        <w:rPr>
          <w:rFonts w:cs="Times New Roman"/>
        </w:rPr>
        <w:t xml:space="preserve"> your dominant hand, fold the </w:t>
      </w:r>
      <w:r w:rsidR="00731C54">
        <w:rPr>
          <w:rFonts w:cs="Times New Roman"/>
        </w:rPr>
        <w:t xml:space="preserve">remaining </w:t>
      </w:r>
      <w:r w:rsidR="00EE5897">
        <w:rPr>
          <w:rFonts w:cs="Times New Roman"/>
        </w:rPr>
        <w:t>clean 2 x 2 gauze</w:t>
      </w:r>
      <w:r w:rsidR="000815AB">
        <w:rPr>
          <w:rFonts w:cs="Times New Roman"/>
        </w:rPr>
        <w:t xml:space="preserve"> in half, r</w:t>
      </w:r>
      <w:r>
        <w:rPr>
          <w:rFonts w:cs="Times New Roman"/>
        </w:rPr>
        <w:t xml:space="preserve">emove </w:t>
      </w:r>
      <w:r w:rsidR="0077476A">
        <w:rPr>
          <w:rFonts w:cs="Times New Roman"/>
        </w:rPr>
        <w:t xml:space="preserve">the </w:t>
      </w:r>
      <w:r>
        <w:rPr>
          <w:rFonts w:cs="Times New Roman"/>
        </w:rPr>
        <w:t>soiled gauze</w:t>
      </w:r>
      <w:r w:rsidR="000815AB">
        <w:rPr>
          <w:rFonts w:cs="Times New Roman"/>
        </w:rPr>
        <w:t xml:space="preserve"> </w:t>
      </w:r>
      <w:r>
        <w:rPr>
          <w:rFonts w:cs="Times New Roman"/>
        </w:rPr>
        <w:t xml:space="preserve">and </w:t>
      </w:r>
      <w:r w:rsidR="000815AB">
        <w:rPr>
          <w:rFonts w:cs="Times New Roman"/>
        </w:rPr>
        <w:t xml:space="preserve">then </w:t>
      </w:r>
      <w:r w:rsidR="00EE5897">
        <w:rPr>
          <w:rFonts w:cs="Times New Roman"/>
        </w:rPr>
        <w:t xml:space="preserve">place </w:t>
      </w:r>
      <w:r w:rsidR="000815AB">
        <w:rPr>
          <w:rFonts w:cs="Times New Roman"/>
        </w:rPr>
        <w:t xml:space="preserve">the folded, </w:t>
      </w:r>
      <w:r>
        <w:rPr>
          <w:rFonts w:cs="Times New Roman"/>
        </w:rPr>
        <w:t xml:space="preserve">clean gauze </w:t>
      </w:r>
      <w:r w:rsidR="00EE5897">
        <w:rPr>
          <w:rFonts w:cs="Times New Roman"/>
        </w:rPr>
        <w:t xml:space="preserve">over </w:t>
      </w:r>
      <w:r>
        <w:rPr>
          <w:rFonts w:cs="Times New Roman"/>
        </w:rPr>
        <w:t>the</w:t>
      </w:r>
      <w:r w:rsidR="000815AB">
        <w:rPr>
          <w:rFonts w:cs="Times New Roman"/>
        </w:rPr>
        <w:t xml:space="preserve"> peripheral catheter insertion</w:t>
      </w:r>
      <w:r>
        <w:rPr>
          <w:rFonts w:cs="Times New Roman"/>
        </w:rPr>
        <w:t xml:space="preserve"> site.</w:t>
      </w:r>
    </w:p>
    <w:p w14:paraId="3AA8055B" w14:textId="499D4D1D" w:rsidR="00BC529A" w:rsidRDefault="00BC529A" w:rsidP="00620157">
      <w:pPr>
        <w:rPr>
          <w:rFonts w:cs="Times New Roman"/>
        </w:rPr>
      </w:pPr>
      <w:r>
        <w:rPr>
          <w:rFonts w:cs="Times New Roman"/>
        </w:rPr>
        <w:t xml:space="preserve">6.7. Secure the clean gauze </w:t>
      </w:r>
      <w:r w:rsidR="00EE5897">
        <w:rPr>
          <w:rFonts w:cs="Times New Roman"/>
        </w:rPr>
        <w:t xml:space="preserve">to the </w:t>
      </w:r>
      <w:r w:rsidR="00DB0F80">
        <w:rPr>
          <w:rFonts w:cs="Times New Roman"/>
        </w:rPr>
        <w:t xml:space="preserve">peripheral catheter </w:t>
      </w:r>
      <w:r w:rsidR="00EE5897">
        <w:rPr>
          <w:rFonts w:cs="Times New Roman"/>
        </w:rPr>
        <w:t xml:space="preserve">insertion site wound </w:t>
      </w:r>
      <w:r>
        <w:rPr>
          <w:rFonts w:cs="Times New Roman"/>
        </w:rPr>
        <w:t>with tape or non-adhesive self-adhering dressing</w:t>
      </w:r>
      <w:r w:rsidR="00EE5897">
        <w:rPr>
          <w:rFonts w:cs="Times New Roman"/>
        </w:rPr>
        <w:t xml:space="preserve">.  Be mindful </w:t>
      </w:r>
      <w:r>
        <w:rPr>
          <w:rFonts w:cs="Times New Roman"/>
        </w:rPr>
        <w:t>to apply</w:t>
      </w:r>
      <w:r w:rsidR="00EE5897">
        <w:rPr>
          <w:rFonts w:cs="Times New Roman"/>
        </w:rPr>
        <w:t xml:space="preserve"> adequate pressure but not</w:t>
      </w:r>
      <w:r>
        <w:rPr>
          <w:rFonts w:cs="Times New Roman"/>
        </w:rPr>
        <w:t xml:space="preserve"> </w:t>
      </w:r>
      <w:r w:rsidR="003E69F0">
        <w:rPr>
          <w:rFonts w:cs="Times New Roman"/>
        </w:rPr>
        <w:t>so tight</w:t>
      </w:r>
      <w:r>
        <w:rPr>
          <w:rFonts w:cs="Times New Roman"/>
        </w:rPr>
        <w:t xml:space="preserve"> as to occlude </w:t>
      </w:r>
      <w:r w:rsidR="00EE5897">
        <w:rPr>
          <w:rFonts w:cs="Times New Roman"/>
        </w:rPr>
        <w:t xml:space="preserve">peripheral </w:t>
      </w:r>
      <w:r>
        <w:rPr>
          <w:rFonts w:cs="Times New Roman"/>
        </w:rPr>
        <w:t xml:space="preserve">circulation. </w:t>
      </w:r>
    </w:p>
    <w:p w14:paraId="4A08B100" w14:textId="376E9B9B" w:rsidR="00140656" w:rsidRDefault="00140656" w:rsidP="00620157">
      <w:pPr>
        <w:rPr>
          <w:rFonts w:cs="Times New Roman"/>
        </w:rPr>
      </w:pPr>
      <w:r>
        <w:rPr>
          <w:rFonts w:cs="Times New Roman"/>
        </w:rPr>
        <w:lastRenderedPageBreak/>
        <w:t xml:space="preserve">6.8. Monitor the </w:t>
      </w:r>
      <w:r w:rsidR="00DB0F80">
        <w:rPr>
          <w:rFonts w:cs="Times New Roman"/>
        </w:rPr>
        <w:t xml:space="preserve">peripheral catheter </w:t>
      </w:r>
      <w:r>
        <w:rPr>
          <w:rFonts w:cs="Times New Roman"/>
        </w:rPr>
        <w:t xml:space="preserve">insertion site wound for bleeding and instruct the patient to </w:t>
      </w:r>
      <w:r w:rsidR="00A54A51">
        <w:rPr>
          <w:rFonts w:cs="Times New Roman"/>
        </w:rPr>
        <w:t xml:space="preserve">apply pressure to the site and </w:t>
      </w:r>
      <w:r w:rsidR="003F50A9">
        <w:rPr>
          <w:rFonts w:cs="Times New Roman"/>
        </w:rPr>
        <w:t xml:space="preserve">to </w:t>
      </w:r>
      <w:r>
        <w:rPr>
          <w:rFonts w:cs="Times New Roman"/>
        </w:rPr>
        <w:t>notify you if the site begins to bleed.</w:t>
      </w:r>
    </w:p>
    <w:p w14:paraId="5DD11C84" w14:textId="38E0F9CB" w:rsidR="00F76745" w:rsidRDefault="00F76745" w:rsidP="00620157">
      <w:pPr>
        <w:rPr>
          <w:rFonts w:cs="Times New Roman"/>
        </w:rPr>
      </w:pPr>
      <w:r>
        <w:rPr>
          <w:rFonts w:cs="Times New Roman"/>
        </w:rPr>
        <w:t xml:space="preserve">6.9. </w:t>
      </w:r>
      <w:r w:rsidR="002874EB">
        <w:rPr>
          <w:rFonts w:cs="Times New Roman"/>
        </w:rPr>
        <w:t>A</w:t>
      </w:r>
      <w:r>
        <w:rPr>
          <w:rFonts w:cs="Times New Roman"/>
        </w:rPr>
        <w:t>ssess</w:t>
      </w:r>
      <w:r w:rsidR="002874EB">
        <w:rPr>
          <w:rFonts w:cs="Times New Roman"/>
        </w:rPr>
        <w:t xml:space="preserve"> the removed PIV </w:t>
      </w:r>
      <w:r>
        <w:rPr>
          <w:rFonts w:cs="Times New Roman"/>
        </w:rPr>
        <w:t xml:space="preserve">to determine if the catheter is intact.  The catheter should not be shortened and should have a clean edge to the catheter tip.  </w:t>
      </w:r>
      <w:r w:rsidR="002874EB">
        <w:rPr>
          <w:rFonts w:cs="Times New Roman"/>
        </w:rPr>
        <w:t xml:space="preserve">A </w:t>
      </w:r>
      <w:r>
        <w:rPr>
          <w:rFonts w:cs="Times New Roman"/>
        </w:rPr>
        <w:t>shortened or jagged</w:t>
      </w:r>
      <w:r w:rsidR="002874EB">
        <w:rPr>
          <w:rFonts w:cs="Times New Roman"/>
        </w:rPr>
        <w:t xml:space="preserve"> catheter tip </w:t>
      </w:r>
      <w:r>
        <w:rPr>
          <w:rFonts w:cs="Times New Roman"/>
        </w:rPr>
        <w:t xml:space="preserve">suggests that a portion of the catheter has detached and may remain in the patient. </w:t>
      </w:r>
      <w:del w:id="21" w:author="Dipesh Navani" w:date="2016-01-05T13:40:00Z">
        <w:r w:rsidDel="00C12BFE">
          <w:rPr>
            <w:rFonts w:cs="Times New Roman"/>
          </w:rPr>
          <w:delText xml:space="preserve"> </w:delText>
        </w:r>
      </w:del>
      <w:r>
        <w:rPr>
          <w:rFonts w:cs="Times New Roman"/>
        </w:rPr>
        <w:t>The primary care provider should be notified immediately.</w:t>
      </w:r>
    </w:p>
    <w:p w14:paraId="637A9CDB" w14:textId="29DBA11C" w:rsidR="00741D2B" w:rsidRDefault="00A47F6B" w:rsidP="00620157">
      <w:pPr>
        <w:rPr>
          <w:rFonts w:cs="Times New Roman"/>
        </w:rPr>
      </w:pPr>
      <w:r>
        <w:rPr>
          <w:rFonts w:cs="Times New Roman"/>
        </w:rPr>
        <w:t>6.10</w:t>
      </w:r>
      <w:r w:rsidR="005344A0">
        <w:rPr>
          <w:rFonts w:cs="Times New Roman"/>
        </w:rPr>
        <w:t xml:space="preserve">. Remove and discard </w:t>
      </w:r>
      <w:r w:rsidR="00741D2B">
        <w:rPr>
          <w:rFonts w:cs="Times New Roman"/>
        </w:rPr>
        <w:t xml:space="preserve">gloves, soiled gauze and </w:t>
      </w:r>
      <w:r w:rsidR="002874EB" w:rsidRPr="00192854">
        <w:rPr>
          <w:rFonts w:cs="Times New Roman"/>
        </w:rPr>
        <w:t>the trash</w:t>
      </w:r>
      <w:r w:rsidR="005344A0">
        <w:rPr>
          <w:rFonts w:cs="Times New Roman"/>
        </w:rPr>
        <w:t xml:space="preserve"> </w:t>
      </w:r>
      <w:r w:rsidR="00741D2B">
        <w:rPr>
          <w:rFonts w:cs="Times New Roman"/>
        </w:rPr>
        <w:t>in</w:t>
      </w:r>
      <w:r w:rsidR="005344A0">
        <w:rPr>
          <w:rFonts w:cs="Times New Roman"/>
        </w:rPr>
        <w:t>to</w:t>
      </w:r>
      <w:r w:rsidR="00741D2B">
        <w:rPr>
          <w:rFonts w:cs="Times New Roman"/>
        </w:rPr>
        <w:t xml:space="preserve"> the appropriate disposal receptacle </w:t>
      </w:r>
      <w:r w:rsidR="005344A0">
        <w:rPr>
          <w:rFonts w:cs="Times New Roman"/>
        </w:rPr>
        <w:t xml:space="preserve">and </w:t>
      </w:r>
      <w:r w:rsidR="00741D2B">
        <w:rPr>
          <w:rFonts w:cs="Times New Roman"/>
        </w:rPr>
        <w:t>according to facility policy.</w:t>
      </w:r>
    </w:p>
    <w:p w14:paraId="76D3EB33" w14:textId="40CD1E92" w:rsidR="00741D2B" w:rsidRDefault="00A47F6B" w:rsidP="00620157">
      <w:pPr>
        <w:rPr>
          <w:rFonts w:cs="Times New Roman"/>
        </w:rPr>
      </w:pPr>
      <w:r>
        <w:rPr>
          <w:rFonts w:cs="Times New Roman"/>
        </w:rPr>
        <w:t>6.11</w:t>
      </w:r>
      <w:r w:rsidR="00741D2B">
        <w:rPr>
          <w:rFonts w:cs="Times New Roman"/>
        </w:rPr>
        <w:t>. Wash hands as described in Step 1.1</w:t>
      </w:r>
    </w:p>
    <w:p w14:paraId="5B9B9A99" w14:textId="148ECBE5" w:rsidR="00277F6E" w:rsidRDefault="00277F6E" w:rsidP="00620157">
      <w:pPr>
        <w:rPr>
          <w:rFonts w:cs="Times New Roman"/>
        </w:rPr>
      </w:pPr>
      <w:r>
        <w:rPr>
          <w:rFonts w:cs="Times New Roman"/>
        </w:rPr>
        <w:t xml:space="preserve">7. Document discontinuation of intravenous fluids and peripheral intravenous catheter removal in the patient’s electronic health record. </w:t>
      </w:r>
    </w:p>
    <w:p w14:paraId="69999DDB" w14:textId="50EA2179" w:rsidR="00BA1AC7" w:rsidRPr="00D23BF1" w:rsidRDefault="00BA1AC7" w:rsidP="00620157">
      <w:pPr>
        <w:rPr>
          <w:rFonts w:cs="Times New Roman"/>
        </w:rPr>
      </w:pPr>
      <w:r>
        <w:rPr>
          <w:rFonts w:cs="Times New Roman"/>
        </w:rPr>
        <w:t xml:space="preserve">7.1. </w:t>
      </w:r>
      <w:r w:rsidR="00AD657B">
        <w:rPr>
          <w:rFonts w:cs="Times New Roman"/>
        </w:rPr>
        <w:t xml:space="preserve">Documentation should include the </w:t>
      </w:r>
      <w:r w:rsidR="00D40EE6">
        <w:rPr>
          <w:rFonts w:cs="Times New Roman"/>
        </w:rPr>
        <w:t>patient</w:t>
      </w:r>
      <w:r w:rsidR="00AD657B">
        <w:rPr>
          <w:rFonts w:cs="Times New Roman"/>
        </w:rPr>
        <w:t>’s</w:t>
      </w:r>
      <w:r w:rsidR="00D40EE6">
        <w:rPr>
          <w:rFonts w:cs="Times New Roman"/>
        </w:rPr>
        <w:t xml:space="preserve"> response to </w:t>
      </w:r>
      <w:r w:rsidR="00AD657B">
        <w:rPr>
          <w:rFonts w:cs="Times New Roman"/>
        </w:rPr>
        <w:t xml:space="preserve">the </w:t>
      </w:r>
      <w:r w:rsidR="00D40EE6">
        <w:rPr>
          <w:rFonts w:cs="Times New Roman"/>
        </w:rPr>
        <w:t xml:space="preserve">peripheral intravenous catheter removal </w:t>
      </w:r>
      <w:r w:rsidR="00AD657B">
        <w:rPr>
          <w:rFonts w:cs="Times New Roman"/>
        </w:rPr>
        <w:t>and</w:t>
      </w:r>
      <w:r w:rsidR="00D40EE6">
        <w:rPr>
          <w:rFonts w:cs="Times New Roman"/>
        </w:rPr>
        <w:t xml:space="preserve"> any abnormal findings. </w:t>
      </w:r>
    </w:p>
    <w:p w14:paraId="3961315E" w14:textId="77777777" w:rsidR="00A153F3" w:rsidRPr="00A614A1" w:rsidRDefault="00A153F3" w:rsidP="00A153F3">
      <w:pPr>
        <w:rPr>
          <w:b/>
          <w:sz w:val="28"/>
        </w:rPr>
      </w:pPr>
      <w:r w:rsidRPr="00A614A1">
        <w:rPr>
          <w:b/>
          <w:sz w:val="28"/>
        </w:rPr>
        <w:t xml:space="preserve">Summary </w:t>
      </w:r>
    </w:p>
    <w:p w14:paraId="5422F18C" w14:textId="69031849" w:rsidR="00E823D2" w:rsidRDefault="00BA5252" w:rsidP="00A153F3">
      <w:r>
        <w:t>While</w:t>
      </w:r>
      <w:r w:rsidR="00F76745">
        <w:t xml:space="preserve"> d</w:t>
      </w:r>
      <w:r w:rsidR="008B44FB">
        <w:t xml:space="preserve">iscontinuation of intravenous fluids and </w:t>
      </w:r>
      <w:r w:rsidR="008B3C48">
        <w:t xml:space="preserve">removal of </w:t>
      </w:r>
      <w:r w:rsidR="008B44FB">
        <w:t xml:space="preserve">a peripheral intravenous catheter </w:t>
      </w:r>
      <w:r w:rsidR="008B3C48">
        <w:t>appears to be</w:t>
      </w:r>
      <w:r w:rsidR="00F76745">
        <w:t xml:space="preserve"> a straight</w:t>
      </w:r>
      <w:ins w:id="22" w:author="Dipesh Navani" w:date="2016-01-05T13:41:00Z">
        <w:r w:rsidR="00C12BFE">
          <w:t>-</w:t>
        </w:r>
      </w:ins>
      <w:del w:id="23" w:author="Dipesh Navani" w:date="2016-01-05T13:41:00Z">
        <w:r w:rsidR="00F76745" w:rsidDel="00C12BFE">
          <w:delText xml:space="preserve"> </w:delText>
        </w:r>
      </w:del>
      <w:r w:rsidR="00F76745">
        <w:t>forward process</w:t>
      </w:r>
      <w:r>
        <w:t>,</w:t>
      </w:r>
      <w:r w:rsidR="008B3C48">
        <w:t xml:space="preserve"> the nurse should ensure </w:t>
      </w:r>
      <w:r w:rsidR="00192854">
        <w:t xml:space="preserve">an </w:t>
      </w:r>
      <w:r w:rsidR="008B3C48">
        <w:t xml:space="preserve">adequate preparation and assessment prior to </w:t>
      </w:r>
      <w:r w:rsidR="00192854">
        <w:t xml:space="preserve">the procedure </w:t>
      </w:r>
      <w:r w:rsidR="008B3C48">
        <w:t xml:space="preserve">and </w:t>
      </w:r>
      <w:ins w:id="24" w:author="Dipesh Navani" w:date="2016-01-05T13:40:00Z">
        <w:r w:rsidR="00C12BFE">
          <w:t>monitor</w:t>
        </w:r>
      </w:ins>
      <w:del w:id="25" w:author="Dipesh Navani" w:date="2016-01-05T13:40:00Z">
        <w:r w:rsidR="008B3C48" w:rsidDel="00C12BFE">
          <w:delText>close</w:delText>
        </w:r>
      </w:del>
      <w:r w:rsidR="008B3C48">
        <w:t xml:space="preserve"> </w:t>
      </w:r>
      <w:ins w:id="26" w:author="Dipesh Navani" w:date="2016-01-05T13:40:00Z">
        <w:r w:rsidR="00C12BFE">
          <w:t xml:space="preserve">the </w:t>
        </w:r>
      </w:ins>
      <w:r w:rsidR="008B3C48">
        <w:t xml:space="preserve">patient </w:t>
      </w:r>
      <w:del w:id="27" w:author="Dipesh Navani" w:date="2016-01-05T13:41:00Z">
        <w:r w:rsidR="008B3C48" w:rsidDel="00C12BFE">
          <w:delText xml:space="preserve">monitoring </w:delText>
        </w:r>
      </w:del>
      <w:ins w:id="28" w:author="Dipesh Navani" w:date="2016-01-05T13:41:00Z">
        <w:r w:rsidR="00C12BFE">
          <w:t>closely</w:t>
        </w:r>
        <w:r w:rsidR="00C12BFE">
          <w:t xml:space="preserve"> </w:t>
        </w:r>
      </w:ins>
      <w:r w:rsidR="008B3C48">
        <w:t xml:space="preserve">afterwards. </w:t>
      </w:r>
      <w:del w:id="29" w:author="Dipesh Navani" w:date="2016-01-05T13:41:00Z">
        <w:r w:rsidR="008B3C48" w:rsidDel="00C12BFE">
          <w:delText xml:space="preserve"> </w:delText>
        </w:r>
      </w:del>
      <w:r w:rsidR="00192854">
        <w:t>Prior to discontinuing intravenous fluids and removing the PIV t</w:t>
      </w:r>
      <w:r w:rsidR="008B3C48">
        <w:t xml:space="preserve">he nurse </w:t>
      </w:r>
      <w:r w:rsidR="00192854">
        <w:t xml:space="preserve">must verify </w:t>
      </w:r>
      <w:r w:rsidR="008B3C48">
        <w:t xml:space="preserve">that the patient no longer requires intravenous therapy </w:t>
      </w:r>
      <w:r w:rsidR="00192854">
        <w:t xml:space="preserve">and educate the </w:t>
      </w:r>
      <w:r w:rsidR="005A4C28">
        <w:t xml:space="preserve">patient to ensure that </w:t>
      </w:r>
      <w:r w:rsidR="00192854">
        <w:t xml:space="preserve">they </w:t>
      </w:r>
      <w:r w:rsidR="005A4C28">
        <w:t xml:space="preserve">understand their responsibilities to </w:t>
      </w:r>
      <w:r w:rsidR="00192854">
        <w:t xml:space="preserve">maintain an </w:t>
      </w:r>
      <w:r w:rsidR="005A4C28">
        <w:t xml:space="preserve">adequate hydration. </w:t>
      </w:r>
      <w:r w:rsidR="001A0CEA">
        <w:t xml:space="preserve"> Both t</w:t>
      </w:r>
      <w:r w:rsidR="008B3C48">
        <w:t xml:space="preserve">he nurse and the patient need to continue to monitor the insertion site wound for bleeding, bruising, pain and infection.  Bleeding from the </w:t>
      </w:r>
      <w:r w:rsidR="00192854">
        <w:t xml:space="preserve">insertion </w:t>
      </w:r>
      <w:r w:rsidR="008B3C48">
        <w:t xml:space="preserve">site </w:t>
      </w:r>
      <w:r w:rsidR="001A0CEA">
        <w:t>may require</w:t>
      </w:r>
      <w:r w:rsidR="008B3C48">
        <w:t xml:space="preserve"> </w:t>
      </w:r>
      <w:r w:rsidR="001A0CEA">
        <w:t>additional pressure and intervention to prevent blood loss</w:t>
      </w:r>
      <w:r w:rsidR="008B3C48">
        <w:t xml:space="preserve">. </w:t>
      </w:r>
      <w:del w:id="30" w:author="Dipesh Navani" w:date="2016-01-05T13:42:00Z">
        <w:r w:rsidR="008B3C48" w:rsidDel="00C12BFE">
          <w:delText xml:space="preserve"> </w:delText>
        </w:r>
      </w:del>
      <w:r w:rsidR="00192854">
        <w:t>Progressive b</w:t>
      </w:r>
      <w:r w:rsidR="008B3C48">
        <w:t xml:space="preserve">ruising </w:t>
      </w:r>
      <w:r w:rsidR="001A0CEA">
        <w:t xml:space="preserve">at the insertion site </w:t>
      </w:r>
      <w:r w:rsidR="008B3C48">
        <w:t>may indicate bleeding into the tissues</w:t>
      </w:r>
      <w:r w:rsidR="001A0CEA">
        <w:t xml:space="preserve">. </w:t>
      </w:r>
      <w:bookmarkStart w:id="31" w:name="_GoBack"/>
      <w:bookmarkEnd w:id="31"/>
      <w:del w:id="32" w:author="Dipesh Navani" w:date="2016-01-05T13:42:00Z">
        <w:r w:rsidR="001A0CEA" w:rsidDel="00C12BFE">
          <w:delText xml:space="preserve"> </w:delText>
        </w:r>
      </w:del>
      <w:r w:rsidR="001A0CEA">
        <w:t xml:space="preserve">This </w:t>
      </w:r>
      <w:r w:rsidR="008B3C48">
        <w:t xml:space="preserve">may result in compromised </w:t>
      </w:r>
      <w:r w:rsidR="001A0CEA">
        <w:t xml:space="preserve">peripheral </w:t>
      </w:r>
      <w:r w:rsidR="008B3C48">
        <w:t xml:space="preserve">circulation and </w:t>
      </w:r>
      <w:r w:rsidR="001A0CEA">
        <w:t>increased pressure into the tissues</w:t>
      </w:r>
      <w:r w:rsidR="00192854">
        <w:t>, which</w:t>
      </w:r>
      <w:r w:rsidR="001A0CEA">
        <w:t xml:space="preserve"> </w:t>
      </w:r>
      <w:r w:rsidR="008B3C48">
        <w:t xml:space="preserve">could potentially </w:t>
      </w:r>
      <w:r w:rsidR="00192854">
        <w:t>lead to</w:t>
      </w:r>
      <w:r w:rsidR="008B3C48">
        <w:t xml:space="preserve"> compartment syndrome. </w:t>
      </w:r>
      <w:r w:rsidR="001A0CEA">
        <w:t>Common mistakes when discontinuing a peripheral IV include</w:t>
      </w:r>
      <w:r w:rsidR="00192854">
        <w:t xml:space="preserve"> </w:t>
      </w:r>
      <w:r w:rsidR="001A0CEA">
        <w:t>not acquiring appropriate supplies</w:t>
      </w:r>
      <w:r w:rsidR="00192854">
        <w:t xml:space="preserve">, </w:t>
      </w:r>
      <w:r w:rsidR="001A0CEA">
        <w:t xml:space="preserve">neglecting to stop fluid administration prior the </w:t>
      </w:r>
      <w:r w:rsidR="00A53BAE">
        <w:t>procedure</w:t>
      </w:r>
      <w:r w:rsidR="001A0CEA">
        <w:t xml:space="preserve">, and failure to monitor the </w:t>
      </w:r>
      <w:r w:rsidR="00A53BAE">
        <w:t xml:space="preserve">insertion </w:t>
      </w:r>
      <w:r w:rsidR="001A0CEA">
        <w:t xml:space="preserve">site for complications following </w:t>
      </w:r>
      <w:r w:rsidR="00192854">
        <w:t xml:space="preserve">the </w:t>
      </w:r>
      <w:r w:rsidR="001A0CEA">
        <w:t xml:space="preserve">catheter removal. </w:t>
      </w:r>
    </w:p>
    <w:p w14:paraId="4FF7F2D5" w14:textId="5B997CBF" w:rsidR="00A153F3" w:rsidRPr="00E823D2" w:rsidRDefault="00A153F3" w:rsidP="00A153F3">
      <w:r w:rsidRPr="00A614A1">
        <w:rPr>
          <w:b/>
          <w:sz w:val="28"/>
          <w:szCs w:val="28"/>
        </w:rPr>
        <w:t>Figures</w:t>
      </w:r>
    </w:p>
    <w:p w14:paraId="067699C3" w14:textId="3DB5D6A0" w:rsidR="00A153F3" w:rsidRDefault="00A153F3" w:rsidP="00451781">
      <w:pPr>
        <w:spacing w:after="0"/>
      </w:pPr>
      <w:commentRangeStart w:id="33"/>
      <w:r>
        <w:t xml:space="preserve">Figure 1: </w:t>
      </w:r>
      <w:r w:rsidR="00E844F9">
        <w:t>Visual Phlebitis Scale</w:t>
      </w:r>
      <w:commentRangeEnd w:id="33"/>
      <w:r w:rsidR="00275F46">
        <w:rPr>
          <w:rStyle w:val="CommentReference"/>
        </w:rPr>
        <w:commentReference w:id="33"/>
      </w:r>
    </w:p>
    <w:p w14:paraId="0EF5763B" w14:textId="77777777" w:rsidR="00A153F3" w:rsidRDefault="00A153F3" w:rsidP="00A153F3">
      <w:pPr>
        <w:spacing w:after="0"/>
      </w:pPr>
    </w:p>
    <w:p w14:paraId="79C5653C" w14:textId="77777777" w:rsidR="00A153F3" w:rsidRDefault="00A153F3" w:rsidP="00A153F3">
      <w:pPr>
        <w:spacing w:after="0"/>
        <w:rPr>
          <w:b/>
          <w:sz w:val="28"/>
          <w:szCs w:val="28"/>
        </w:rPr>
      </w:pPr>
      <w:r w:rsidRPr="00C66224">
        <w:rPr>
          <w:b/>
          <w:sz w:val="28"/>
          <w:szCs w:val="28"/>
        </w:rPr>
        <w:t>References</w:t>
      </w:r>
    </w:p>
    <w:p w14:paraId="24C9AAA8" w14:textId="77777777" w:rsidR="00A153F3" w:rsidRDefault="00A153F3" w:rsidP="00A153F3">
      <w:pPr>
        <w:spacing w:after="0"/>
        <w:rPr>
          <w:b/>
          <w:sz w:val="28"/>
          <w:szCs w:val="28"/>
        </w:rPr>
      </w:pPr>
    </w:p>
    <w:p w14:paraId="67A4AC3F" w14:textId="77777777" w:rsidR="00A153F3" w:rsidRDefault="00A153F3" w:rsidP="00A153F3">
      <w:pPr>
        <w:pStyle w:val="ListParagraph"/>
        <w:numPr>
          <w:ilvl w:val="0"/>
          <w:numId w:val="1"/>
        </w:numPr>
        <w:spacing w:after="0"/>
      </w:pPr>
      <w:r>
        <w:t xml:space="preserve">Infusion Nurses Society (2011). </w:t>
      </w:r>
      <w:r w:rsidRPr="00C83817">
        <w:rPr>
          <w:i/>
        </w:rPr>
        <w:t>Policies and procedures for infusion nursing, 4</w:t>
      </w:r>
      <w:r w:rsidRPr="00C83817">
        <w:rPr>
          <w:i/>
          <w:vertAlign w:val="superscript"/>
        </w:rPr>
        <w:t>th</w:t>
      </w:r>
      <w:r w:rsidRPr="00C83817">
        <w:rPr>
          <w:i/>
        </w:rPr>
        <w:t xml:space="preserve"> edition.</w:t>
      </w:r>
      <w:r>
        <w:t xml:space="preserve"> Chapter 5, vascular access device site selection and placement. </w:t>
      </w:r>
    </w:p>
    <w:p w14:paraId="3370D616" w14:textId="77777777" w:rsidR="00A153F3" w:rsidRPr="00CA143F" w:rsidRDefault="00A153F3" w:rsidP="00A153F3">
      <w:pPr>
        <w:pStyle w:val="ListParagraph"/>
        <w:numPr>
          <w:ilvl w:val="0"/>
          <w:numId w:val="1"/>
        </w:numPr>
        <w:spacing w:after="0"/>
        <w:rPr>
          <w:i/>
        </w:rPr>
      </w:pPr>
      <w:r>
        <w:t xml:space="preserve">Potter, P. A. &amp; Perry, A. G. (2009). </w:t>
      </w:r>
      <w:r w:rsidRPr="00C83817">
        <w:rPr>
          <w:i/>
        </w:rPr>
        <w:t>Fundamentals of Nursing, 7</w:t>
      </w:r>
      <w:r w:rsidRPr="00C83817">
        <w:rPr>
          <w:i/>
          <w:vertAlign w:val="superscript"/>
        </w:rPr>
        <w:t>th</w:t>
      </w:r>
      <w:r w:rsidRPr="00C83817">
        <w:rPr>
          <w:i/>
        </w:rPr>
        <w:t xml:space="preserve"> edition. </w:t>
      </w:r>
      <w:r>
        <w:t>St. Louis, MO Elsevier Inc.</w:t>
      </w:r>
    </w:p>
    <w:p w14:paraId="177E105B" w14:textId="69C08A22" w:rsidR="00CA143F" w:rsidRPr="00CA143F" w:rsidRDefault="00CA143F" w:rsidP="00CA143F">
      <w:pPr>
        <w:pStyle w:val="ListParagraph"/>
        <w:numPr>
          <w:ilvl w:val="0"/>
          <w:numId w:val="1"/>
        </w:numPr>
        <w:rPr>
          <w:rFonts w:cs="Times New Roman"/>
        </w:rPr>
      </w:pPr>
      <w:r w:rsidRPr="00CA143F">
        <w:rPr>
          <w:rFonts w:cs="Times New Roman"/>
        </w:rPr>
        <w:lastRenderedPageBreak/>
        <w:t xml:space="preserve">Centers for Disease Control. (2011). Guidelines for the prevention of intravascular catheter-related infections. Department of Health and Human Services. </w:t>
      </w:r>
    </w:p>
    <w:p w14:paraId="0AC137AA" w14:textId="77777777" w:rsidR="00CA143F" w:rsidRPr="00C83817" w:rsidRDefault="00CA143F" w:rsidP="00CA143F">
      <w:pPr>
        <w:pStyle w:val="ListParagraph"/>
        <w:spacing w:after="0"/>
        <w:ind w:left="360"/>
        <w:rPr>
          <w:i/>
        </w:rPr>
      </w:pPr>
    </w:p>
    <w:p w14:paraId="0AD1E4BC" w14:textId="77777777" w:rsidR="00A153F3" w:rsidRDefault="00A153F3" w:rsidP="00A153F3">
      <w:pPr>
        <w:spacing w:after="0"/>
        <w:ind w:left="720" w:hanging="720"/>
      </w:pPr>
    </w:p>
    <w:p w14:paraId="3140B280" w14:textId="77777777" w:rsidR="00A153F3" w:rsidRDefault="00A153F3" w:rsidP="00A153F3">
      <w:pPr>
        <w:spacing w:after="0"/>
        <w:ind w:left="720" w:hanging="720"/>
      </w:pPr>
    </w:p>
    <w:p w14:paraId="1A0CA6CD" w14:textId="77777777" w:rsidR="00A153F3" w:rsidRPr="00ED67AB" w:rsidRDefault="00A153F3" w:rsidP="00A153F3">
      <w:pPr>
        <w:spacing w:after="0"/>
      </w:pPr>
    </w:p>
    <w:p w14:paraId="7267D931" w14:textId="77777777" w:rsidR="00EA4628" w:rsidRDefault="00EA4628"/>
    <w:sectPr w:rsidR="00EA4628" w:rsidSect="0005546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Dipesh Navani" w:date="2016-01-05T13:11:00Z" w:initials="DN">
    <w:p w14:paraId="1B33E61B" w14:textId="14158CAD" w:rsidR="00BF5F18" w:rsidRDefault="00BF5F18">
      <w:pPr>
        <w:pStyle w:val="CommentText"/>
      </w:pPr>
      <w:r>
        <w:rPr>
          <w:rStyle w:val="CommentReference"/>
        </w:rPr>
        <w:annotationRef/>
      </w:r>
      <w:r>
        <w:t xml:space="preserve">Please check… also the sentence seems to be redundant. </w:t>
      </w:r>
    </w:p>
  </w:comment>
  <w:comment w:id="12" w:author="Dipesh Navani" w:date="2016-01-05T13:28:00Z" w:initials="DN">
    <w:p w14:paraId="50C5A023" w14:textId="565B058B" w:rsidR="00BF5F18" w:rsidRDefault="00BF5F18">
      <w:pPr>
        <w:pStyle w:val="CommentText"/>
      </w:pPr>
      <w:r>
        <w:rPr>
          <w:rStyle w:val="CommentReference"/>
        </w:rPr>
        <w:annotationRef/>
      </w:r>
      <w:r>
        <w:t xml:space="preserve">Please check. </w:t>
      </w:r>
    </w:p>
  </w:comment>
  <w:comment w:id="16" w:author="Dipesh Navani" w:date="2016-01-05T13:30:00Z" w:initials="DN">
    <w:p w14:paraId="02931F3F" w14:textId="4BECA5B1" w:rsidR="00BF5F18" w:rsidRDefault="00BF5F18">
      <w:pPr>
        <w:pStyle w:val="CommentText"/>
      </w:pPr>
      <w:r>
        <w:rPr>
          <w:rStyle w:val="CommentReference"/>
        </w:rPr>
        <w:annotationRef/>
      </w:r>
      <w:r>
        <w:t xml:space="preserve">To occlude WITH the other hand? Is that correct? </w:t>
      </w:r>
    </w:p>
  </w:comment>
  <w:comment w:id="17" w:author="Dipesh Navani" w:date="2016-01-05T13:33:00Z" w:initials="DN">
    <w:p w14:paraId="1DED0F50" w14:textId="6D7EF673" w:rsidR="00BF5F18" w:rsidRDefault="00BF5F18">
      <w:pPr>
        <w:pStyle w:val="CommentText"/>
      </w:pPr>
      <w:r>
        <w:rPr>
          <w:rStyle w:val="CommentReference"/>
        </w:rPr>
        <w:annotationRef/>
      </w:r>
      <w:r>
        <w:t>Are we going to demonstrate this or it is just an alternative?</w:t>
      </w:r>
    </w:p>
  </w:comment>
  <w:comment w:id="33" w:author="Anna Sivachenko" w:date="2016-01-05T10:07:00Z" w:initials="AS">
    <w:p w14:paraId="6871C618" w14:textId="5D02A89C" w:rsidR="00BF5F18" w:rsidRDefault="00BF5F18">
      <w:pPr>
        <w:pStyle w:val="CommentText"/>
      </w:pPr>
      <w:r>
        <w:rPr>
          <w:rStyle w:val="CommentReference"/>
        </w:rPr>
        <w:annotationRef/>
      </w:r>
      <w:r>
        <w:t xml:space="preserve">I don’t think this is </w:t>
      </w:r>
      <w:proofErr w:type="gramStart"/>
      <w:r>
        <w:t>necessary  for</w:t>
      </w:r>
      <w:proofErr w:type="gramEnd"/>
      <w:r>
        <w:t xml:space="preserve"> the manuscript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71C61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inionPro-Regular">
    <w:altName w:val="Minion Pro"/>
    <w:charset w:val="00"/>
    <w:family w:val="auto"/>
    <w:pitch w:val="variable"/>
    <w:sig w:usb0="00000001" w:usb1="00000001" w:usb2="00000000" w:usb3="00000000" w:csb0="0000019F" w:csb1="00000000"/>
  </w:font>
  <w:font w:name="Segoe UI">
    <w:altName w:val="Courier New"/>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E23F9"/>
    <w:multiLevelType w:val="hybridMultilevel"/>
    <w:tmpl w:val="1B5E4B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Windows Live" w15:userId="de632e114d72df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6"/>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3F3"/>
    <w:rsid w:val="0005266E"/>
    <w:rsid w:val="00055461"/>
    <w:rsid w:val="0006540A"/>
    <w:rsid w:val="000815AB"/>
    <w:rsid w:val="000946FC"/>
    <w:rsid w:val="000B5168"/>
    <w:rsid w:val="000C0E67"/>
    <w:rsid w:val="00140656"/>
    <w:rsid w:val="00142506"/>
    <w:rsid w:val="00160EB2"/>
    <w:rsid w:val="00192854"/>
    <w:rsid w:val="001A0CEA"/>
    <w:rsid w:val="001D5811"/>
    <w:rsid w:val="00206DB0"/>
    <w:rsid w:val="00275F46"/>
    <w:rsid w:val="002771CB"/>
    <w:rsid w:val="00277F6E"/>
    <w:rsid w:val="00283CEE"/>
    <w:rsid w:val="002874EB"/>
    <w:rsid w:val="003024C4"/>
    <w:rsid w:val="0033669B"/>
    <w:rsid w:val="00352A9F"/>
    <w:rsid w:val="003751B3"/>
    <w:rsid w:val="003A23B7"/>
    <w:rsid w:val="003C2689"/>
    <w:rsid w:val="003C5214"/>
    <w:rsid w:val="003D0A77"/>
    <w:rsid w:val="003E69F0"/>
    <w:rsid w:val="003F50A9"/>
    <w:rsid w:val="00451781"/>
    <w:rsid w:val="004702F7"/>
    <w:rsid w:val="00492393"/>
    <w:rsid w:val="004F0D66"/>
    <w:rsid w:val="005031C7"/>
    <w:rsid w:val="0052136C"/>
    <w:rsid w:val="005344A0"/>
    <w:rsid w:val="00557C46"/>
    <w:rsid w:val="00594634"/>
    <w:rsid w:val="005A4C28"/>
    <w:rsid w:val="005C7584"/>
    <w:rsid w:val="00620157"/>
    <w:rsid w:val="00694FB0"/>
    <w:rsid w:val="006F4563"/>
    <w:rsid w:val="00731C54"/>
    <w:rsid w:val="00741D2B"/>
    <w:rsid w:val="007633D7"/>
    <w:rsid w:val="0077476A"/>
    <w:rsid w:val="00787960"/>
    <w:rsid w:val="008061D8"/>
    <w:rsid w:val="008142BE"/>
    <w:rsid w:val="00824AD8"/>
    <w:rsid w:val="00851BE2"/>
    <w:rsid w:val="008A5A99"/>
    <w:rsid w:val="008B3C48"/>
    <w:rsid w:val="008B44FB"/>
    <w:rsid w:val="008C7CA2"/>
    <w:rsid w:val="00953B7A"/>
    <w:rsid w:val="009542DF"/>
    <w:rsid w:val="00984421"/>
    <w:rsid w:val="009F6218"/>
    <w:rsid w:val="00A100B6"/>
    <w:rsid w:val="00A153F3"/>
    <w:rsid w:val="00A168D5"/>
    <w:rsid w:val="00A47F6B"/>
    <w:rsid w:val="00A53BAE"/>
    <w:rsid w:val="00A54A51"/>
    <w:rsid w:val="00A55541"/>
    <w:rsid w:val="00A64EB9"/>
    <w:rsid w:val="00A64F8B"/>
    <w:rsid w:val="00A82789"/>
    <w:rsid w:val="00AD657B"/>
    <w:rsid w:val="00BA1AC7"/>
    <w:rsid w:val="00BA5252"/>
    <w:rsid w:val="00BC529A"/>
    <w:rsid w:val="00BF5F18"/>
    <w:rsid w:val="00C02931"/>
    <w:rsid w:val="00C11967"/>
    <w:rsid w:val="00C12BFE"/>
    <w:rsid w:val="00C922A8"/>
    <w:rsid w:val="00CA143F"/>
    <w:rsid w:val="00CD09BD"/>
    <w:rsid w:val="00D02FE4"/>
    <w:rsid w:val="00D40EE6"/>
    <w:rsid w:val="00DB0F80"/>
    <w:rsid w:val="00DB362B"/>
    <w:rsid w:val="00DB5772"/>
    <w:rsid w:val="00E823D2"/>
    <w:rsid w:val="00E844F9"/>
    <w:rsid w:val="00EA4628"/>
    <w:rsid w:val="00EE4931"/>
    <w:rsid w:val="00EE5897"/>
    <w:rsid w:val="00F21E68"/>
    <w:rsid w:val="00F33EE7"/>
    <w:rsid w:val="00F3516D"/>
    <w:rsid w:val="00F76745"/>
    <w:rsid w:val="00FC2279"/>
    <w:rsid w:val="00FF2B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41D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3F3"/>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3F3"/>
    <w:pPr>
      <w:ind w:left="720"/>
      <w:contextualSpacing/>
    </w:pPr>
  </w:style>
  <w:style w:type="character" w:styleId="Hyperlink">
    <w:name w:val="Hyperlink"/>
    <w:basedOn w:val="DefaultParagraphFont"/>
    <w:uiPriority w:val="99"/>
    <w:unhideWhenUsed/>
    <w:rsid w:val="00A153F3"/>
    <w:rPr>
      <w:color w:val="0563C1" w:themeColor="hyperlink"/>
      <w:u w:val="single"/>
    </w:rPr>
  </w:style>
  <w:style w:type="paragraph" w:customStyle="1" w:styleId="BasicParagraph">
    <w:name w:val="[Basic Paragraph]"/>
    <w:basedOn w:val="Normal"/>
    <w:uiPriority w:val="99"/>
    <w:rsid w:val="00A153F3"/>
    <w:pPr>
      <w:widowControl w:val="0"/>
      <w:autoSpaceDE w:val="0"/>
      <w:autoSpaceDN w:val="0"/>
      <w:adjustRightInd w:val="0"/>
      <w:spacing w:after="0" w:line="288" w:lineRule="auto"/>
      <w:textAlignment w:val="center"/>
    </w:pPr>
    <w:rPr>
      <w:rFonts w:ascii="MinionPro-Regular" w:hAnsi="MinionPro-Regular" w:cs="MinionPro-Regular"/>
      <w:color w:val="000000"/>
    </w:rPr>
  </w:style>
  <w:style w:type="paragraph" w:styleId="BalloonText">
    <w:name w:val="Balloon Text"/>
    <w:basedOn w:val="Normal"/>
    <w:link w:val="BalloonTextChar"/>
    <w:uiPriority w:val="99"/>
    <w:semiHidden/>
    <w:unhideWhenUsed/>
    <w:rsid w:val="004702F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2F7"/>
    <w:rPr>
      <w:rFonts w:ascii="Segoe UI" w:hAnsi="Segoe UI" w:cs="Segoe UI"/>
      <w:sz w:val="18"/>
      <w:szCs w:val="18"/>
    </w:rPr>
  </w:style>
  <w:style w:type="character" w:styleId="CommentReference">
    <w:name w:val="annotation reference"/>
    <w:basedOn w:val="DefaultParagraphFont"/>
    <w:uiPriority w:val="99"/>
    <w:semiHidden/>
    <w:unhideWhenUsed/>
    <w:rsid w:val="003C5214"/>
    <w:rPr>
      <w:sz w:val="16"/>
      <w:szCs w:val="16"/>
    </w:rPr>
  </w:style>
  <w:style w:type="paragraph" w:styleId="CommentText">
    <w:name w:val="annotation text"/>
    <w:basedOn w:val="Normal"/>
    <w:link w:val="CommentTextChar"/>
    <w:uiPriority w:val="99"/>
    <w:semiHidden/>
    <w:unhideWhenUsed/>
    <w:rsid w:val="003C5214"/>
    <w:rPr>
      <w:sz w:val="20"/>
      <w:szCs w:val="20"/>
    </w:rPr>
  </w:style>
  <w:style w:type="character" w:customStyle="1" w:styleId="CommentTextChar">
    <w:name w:val="Comment Text Char"/>
    <w:basedOn w:val="DefaultParagraphFont"/>
    <w:link w:val="CommentText"/>
    <w:uiPriority w:val="99"/>
    <w:semiHidden/>
    <w:rsid w:val="003C5214"/>
    <w:rPr>
      <w:sz w:val="20"/>
      <w:szCs w:val="20"/>
    </w:rPr>
  </w:style>
  <w:style w:type="paragraph" w:styleId="CommentSubject">
    <w:name w:val="annotation subject"/>
    <w:basedOn w:val="CommentText"/>
    <w:next w:val="CommentText"/>
    <w:link w:val="CommentSubjectChar"/>
    <w:uiPriority w:val="99"/>
    <w:semiHidden/>
    <w:unhideWhenUsed/>
    <w:rsid w:val="003C5214"/>
    <w:rPr>
      <w:b/>
      <w:bCs/>
    </w:rPr>
  </w:style>
  <w:style w:type="character" w:customStyle="1" w:styleId="CommentSubjectChar">
    <w:name w:val="Comment Subject Char"/>
    <w:basedOn w:val="CommentTextChar"/>
    <w:link w:val="CommentSubject"/>
    <w:uiPriority w:val="99"/>
    <w:semiHidden/>
    <w:rsid w:val="003C5214"/>
    <w:rPr>
      <w:b/>
      <w:bCs/>
      <w:sz w:val="20"/>
      <w:szCs w:val="20"/>
    </w:rPr>
  </w:style>
  <w:style w:type="paragraph" w:styleId="Revision">
    <w:name w:val="Revision"/>
    <w:hidden/>
    <w:uiPriority w:val="99"/>
    <w:semiHidden/>
    <w:rsid w:val="00BF5F1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3F3"/>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53F3"/>
    <w:pPr>
      <w:ind w:left="720"/>
      <w:contextualSpacing/>
    </w:pPr>
  </w:style>
  <w:style w:type="character" w:styleId="Hyperlink">
    <w:name w:val="Hyperlink"/>
    <w:basedOn w:val="DefaultParagraphFont"/>
    <w:uiPriority w:val="99"/>
    <w:unhideWhenUsed/>
    <w:rsid w:val="00A153F3"/>
    <w:rPr>
      <w:color w:val="0563C1" w:themeColor="hyperlink"/>
      <w:u w:val="single"/>
    </w:rPr>
  </w:style>
  <w:style w:type="paragraph" w:customStyle="1" w:styleId="BasicParagraph">
    <w:name w:val="[Basic Paragraph]"/>
    <w:basedOn w:val="Normal"/>
    <w:uiPriority w:val="99"/>
    <w:rsid w:val="00A153F3"/>
    <w:pPr>
      <w:widowControl w:val="0"/>
      <w:autoSpaceDE w:val="0"/>
      <w:autoSpaceDN w:val="0"/>
      <w:adjustRightInd w:val="0"/>
      <w:spacing w:after="0" w:line="288" w:lineRule="auto"/>
      <w:textAlignment w:val="center"/>
    </w:pPr>
    <w:rPr>
      <w:rFonts w:ascii="MinionPro-Regular" w:hAnsi="MinionPro-Regular" w:cs="MinionPro-Regular"/>
      <w:color w:val="000000"/>
    </w:rPr>
  </w:style>
  <w:style w:type="paragraph" w:styleId="BalloonText">
    <w:name w:val="Balloon Text"/>
    <w:basedOn w:val="Normal"/>
    <w:link w:val="BalloonTextChar"/>
    <w:uiPriority w:val="99"/>
    <w:semiHidden/>
    <w:unhideWhenUsed/>
    <w:rsid w:val="004702F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2F7"/>
    <w:rPr>
      <w:rFonts w:ascii="Segoe UI" w:hAnsi="Segoe UI" w:cs="Segoe UI"/>
      <w:sz w:val="18"/>
      <w:szCs w:val="18"/>
    </w:rPr>
  </w:style>
  <w:style w:type="character" w:styleId="CommentReference">
    <w:name w:val="annotation reference"/>
    <w:basedOn w:val="DefaultParagraphFont"/>
    <w:uiPriority w:val="99"/>
    <w:semiHidden/>
    <w:unhideWhenUsed/>
    <w:rsid w:val="003C5214"/>
    <w:rPr>
      <w:sz w:val="16"/>
      <w:szCs w:val="16"/>
    </w:rPr>
  </w:style>
  <w:style w:type="paragraph" w:styleId="CommentText">
    <w:name w:val="annotation text"/>
    <w:basedOn w:val="Normal"/>
    <w:link w:val="CommentTextChar"/>
    <w:uiPriority w:val="99"/>
    <w:semiHidden/>
    <w:unhideWhenUsed/>
    <w:rsid w:val="003C5214"/>
    <w:rPr>
      <w:sz w:val="20"/>
      <w:szCs w:val="20"/>
    </w:rPr>
  </w:style>
  <w:style w:type="character" w:customStyle="1" w:styleId="CommentTextChar">
    <w:name w:val="Comment Text Char"/>
    <w:basedOn w:val="DefaultParagraphFont"/>
    <w:link w:val="CommentText"/>
    <w:uiPriority w:val="99"/>
    <w:semiHidden/>
    <w:rsid w:val="003C5214"/>
    <w:rPr>
      <w:sz w:val="20"/>
      <w:szCs w:val="20"/>
    </w:rPr>
  </w:style>
  <w:style w:type="paragraph" w:styleId="CommentSubject">
    <w:name w:val="annotation subject"/>
    <w:basedOn w:val="CommentText"/>
    <w:next w:val="CommentText"/>
    <w:link w:val="CommentSubjectChar"/>
    <w:uiPriority w:val="99"/>
    <w:semiHidden/>
    <w:unhideWhenUsed/>
    <w:rsid w:val="003C5214"/>
    <w:rPr>
      <w:b/>
      <w:bCs/>
    </w:rPr>
  </w:style>
  <w:style w:type="character" w:customStyle="1" w:styleId="CommentSubjectChar">
    <w:name w:val="Comment Subject Char"/>
    <w:basedOn w:val="CommentTextChar"/>
    <w:link w:val="CommentSubject"/>
    <w:uiPriority w:val="99"/>
    <w:semiHidden/>
    <w:rsid w:val="003C5214"/>
    <w:rPr>
      <w:b/>
      <w:bCs/>
      <w:sz w:val="20"/>
      <w:szCs w:val="20"/>
    </w:rPr>
  </w:style>
  <w:style w:type="paragraph" w:styleId="Revision">
    <w:name w:val="Revision"/>
    <w:hidden/>
    <w:uiPriority w:val="99"/>
    <w:semiHidden/>
    <w:rsid w:val="00BF5F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9" Type="http://schemas.microsoft.com/office/2011/relationships/commentsExtended" Target="commentsExtended.xml"/><Relationship Id="rId10"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1561</Words>
  <Characters>8900</Characters>
  <Application>Microsoft Macintosh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Baraki</dc:creator>
  <cp:keywords/>
  <dc:description/>
  <cp:lastModifiedBy>Dipesh Navani</cp:lastModifiedBy>
  <cp:revision>7</cp:revision>
  <dcterms:created xsi:type="dcterms:W3CDTF">2016-01-05T14:49:00Z</dcterms:created>
  <dcterms:modified xsi:type="dcterms:W3CDTF">2016-01-05T18:43:00Z</dcterms:modified>
</cp:coreProperties>
</file>